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87BD5" w14:textId="32CBD12B" w:rsidR="007B67D2" w:rsidRDefault="007B67D2" w:rsidP="007B67D2">
      <w:pPr>
        <w:spacing w:after="0" w:line="240" w:lineRule="auto"/>
        <w:jc w:val="both"/>
        <w:rPr>
          <w:ins w:id="0" w:author="Author"/>
          <w:rFonts w:ascii="Times New Roman" w:eastAsia="Times New Roman" w:hAnsi="Times New Roman" w:cs="Times New Roman"/>
          <w:b/>
          <w:sz w:val="20"/>
          <w:szCs w:val="20"/>
          <w:lang w:val="en-GB" w:eastAsia="es-ES"/>
        </w:rPr>
      </w:pPr>
      <w:bookmarkStart w:id="1" w:name="_GoBack"/>
      <w:bookmarkEnd w:id="1"/>
      <w:ins w:id="2" w:author="Author">
        <w:r>
          <w:rPr>
            <w:rFonts w:ascii="Times New Roman" w:eastAsia="Times New Roman" w:hAnsi="Times New Roman" w:cs="Times New Roman"/>
            <w:b/>
            <w:sz w:val="20"/>
            <w:szCs w:val="20"/>
            <w:lang w:val="en-GB" w:eastAsia="es-ES"/>
          </w:rPr>
          <w:t>Annex III</w:t>
        </w:r>
      </w:ins>
    </w:p>
    <w:p w14:paraId="164366CF" w14:textId="77777777" w:rsidR="007B67D2" w:rsidRDefault="007B67D2" w:rsidP="007B67D2">
      <w:pPr>
        <w:spacing w:after="0" w:line="240" w:lineRule="auto"/>
        <w:jc w:val="both"/>
        <w:rPr>
          <w:ins w:id="3" w:author="Author"/>
          <w:rFonts w:ascii="Times New Roman" w:eastAsia="Times New Roman" w:hAnsi="Times New Roman" w:cs="Times New Roman"/>
          <w:b/>
          <w:sz w:val="20"/>
          <w:szCs w:val="20"/>
          <w:lang w:val="en-GB" w:eastAsia="es-ES"/>
        </w:rPr>
      </w:pPr>
    </w:p>
    <w:p w14:paraId="2BD0B425" w14:textId="79DBEDCA" w:rsidR="00663BEB" w:rsidRPr="000813D8" w:rsidRDefault="00663BEB" w:rsidP="000813D8">
      <w:pPr>
        <w:spacing w:after="0" w:line="240" w:lineRule="auto"/>
        <w:jc w:val="both"/>
        <w:rPr>
          <w:rFonts w:ascii="Times New Roman" w:eastAsia="Times New Roman" w:hAnsi="Times New Roman" w:cs="Times New Roman"/>
          <w:b/>
          <w:sz w:val="20"/>
          <w:szCs w:val="20"/>
          <w:lang w:val="en-GB" w:eastAsia="es-ES"/>
        </w:rPr>
      </w:pPr>
      <w:r w:rsidRPr="000813D8">
        <w:rPr>
          <w:rFonts w:ascii="Times New Roman" w:eastAsia="Times New Roman" w:hAnsi="Times New Roman" w:cs="Times New Roman"/>
          <w:b/>
          <w:sz w:val="20"/>
          <w:szCs w:val="20"/>
          <w:lang w:val="en-GB" w:eastAsia="es-ES"/>
        </w:rPr>
        <w:t xml:space="preserve">S.26.06. </w:t>
      </w:r>
      <w:r w:rsidR="002328CF" w:rsidRPr="000813D8">
        <w:rPr>
          <w:rFonts w:ascii="Times New Roman" w:eastAsia="Times New Roman" w:hAnsi="Times New Roman" w:cs="Times New Roman"/>
          <w:b/>
          <w:sz w:val="20"/>
          <w:szCs w:val="20"/>
          <w:lang w:val="en-GB" w:eastAsia="es-ES"/>
        </w:rPr>
        <w:t xml:space="preserve">- </w:t>
      </w:r>
      <w:r w:rsidRPr="000813D8">
        <w:rPr>
          <w:rFonts w:ascii="Times New Roman" w:eastAsia="Times New Roman" w:hAnsi="Times New Roman" w:cs="Times New Roman"/>
          <w:b/>
          <w:sz w:val="20"/>
          <w:szCs w:val="20"/>
          <w:lang w:val="en-GB" w:eastAsia="es-ES"/>
        </w:rPr>
        <w:t>Solvency Capital Requirements – Operational risk</w:t>
      </w:r>
    </w:p>
    <w:p w14:paraId="5A401FCA" w14:textId="77777777" w:rsidR="00663BEB" w:rsidRPr="000813D8" w:rsidRDefault="00663BEB" w:rsidP="000813D8">
      <w:pPr>
        <w:spacing w:after="0" w:line="240" w:lineRule="auto"/>
        <w:jc w:val="both"/>
        <w:rPr>
          <w:rFonts w:ascii="Times New Roman" w:eastAsia="Times New Roman" w:hAnsi="Times New Roman" w:cs="Times New Roman"/>
          <w:sz w:val="20"/>
          <w:szCs w:val="20"/>
          <w:lang w:val="en-GB" w:eastAsia="es-ES"/>
        </w:rPr>
      </w:pPr>
    </w:p>
    <w:p w14:paraId="2581A1D5" w14:textId="77777777" w:rsidR="002328CF" w:rsidRPr="000813D8" w:rsidRDefault="002328CF" w:rsidP="002328CF">
      <w:pPr>
        <w:spacing w:after="0" w:line="240" w:lineRule="auto"/>
        <w:rPr>
          <w:rFonts w:ascii="Times New Roman" w:eastAsia="Times New Roman" w:hAnsi="Times New Roman" w:cs="Times New Roman"/>
          <w:b/>
          <w:sz w:val="20"/>
          <w:szCs w:val="20"/>
          <w:lang w:val="en-GB" w:eastAsia="es-ES"/>
        </w:rPr>
      </w:pPr>
      <w:r w:rsidRPr="000813D8">
        <w:rPr>
          <w:rFonts w:ascii="Times New Roman" w:eastAsia="Times New Roman" w:hAnsi="Times New Roman" w:cs="Times New Roman"/>
          <w:b/>
          <w:sz w:val="20"/>
          <w:szCs w:val="20"/>
          <w:lang w:val="en-GB" w:eastAsia="es-ES"/>
        </w:rPr>
        <w:t xml:space="preserve">General comments: </w:t>
      </w:r>
    </w:p>
    <w:p w14:paraId="792A3600" w14:textId="77777777" w:rsidR="002328CF" w:rsidRPr="000813D8" w:rsidRDefault="002328CF" w:rsidP="002328CF">
      <w:pPr>
        <w:spacing w:after="0" w:line="240" w:lineRule="auto"/>
        <w:rPr>
          <w:rFonts w:ascii="Times New Roman" w:eastAsia="Times New Roman" w:hAnsi="Times New Roman" w:cs="Times New Roman"/>
          <w:sz w:val="20"/>
          <w:szCs w:val="20"/>
          <w:lang w:val="en-GB" w:eastAsia="es-ES"/>
        </w:rPr>
      </w:pPr>
    </w:p>
    <w:p w14:paraId="6366A518" w14:textId="77777777" w:rsidR="002328CF" w:rsidRPr="000813D8" w:rsidRDefault="002328CF" w:rsidP="002328CF">
      <w:pPr>
        <w:spacing w:after="0" w:line="240" w:lineRule="auto"/>
        <w:jc w:val="both"/>
        <w:rPr>
          <w:rFonts w:ascii="Times New Roman" w:eastAsia="Times New Roman" w:hAnsi="Times New Roman" w:cs="Times New Roman"/>
          <w:sz w:val="20"/>
          <w:szCs w:val="20"/>
          <w:lang w:val="en-GB" w:eastAsia="es-ES"/>
        </w:rPr>
      </w:pPr>
      <w:r w:rsidRPr="000813D8">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3D876BD" w14:textId="77777777" w:rsidR="002328CF" w:rsidRPr="000813D8" w:rsidRDefault="002328CF" w:rsidP="002328CF">
      <w:pPr>
        <w:spacing w:after="0" w:line="240" w:lineRule="auto"/>
        <w:jc w:val="both"/>
        <w:rPr>
          <w:rFonts w:ascii="Times New Roman" w:eastAsia="Times New Roman" w:hAnsi="Times New Roman" w:cs="Times New Roman"/>
          <w:sz w:val="20"/>
          <w:szCs w:val="20"/>
          <w:lang w:val="en-GB" w:eastAsia="es-ES"/>
        </w:rPr>
      </w:pPr>
    </w:p>
    <w:p w14:paraId="52501583" w14:textId="5F81FC53" w:rsidR="002328CF" w:rsidRPr="000813D8" w:rsidRDefault="002328CF" w:rsidP="002328CF">
      <w:p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annex relates to annual submission of information for </w:t>
      </w:r>
      <w:r w:rsidR="00BD7701" w:rsidRPr="000813D8">
        <w:rPr>
          <w:rFonts w:ascii="Times New Roman" w:hAnsi="Times New Roman" w:cs="Times New Roman"/>
          <w:sz w:val="20"/>
          <w:szCs w:val="20"/>
          <w:lang w:val="en-GB"/>
        </w:rPr>
        <w:t>groups</w:t>
      </w:r>
      <w:r w:rsidRPr="000813D8">
        <w:rPr>
          <w:rFonts w:ascii="Times New Roman" w:hAnsi="Times New Roman" w:cs="Times New Roman"/>
          <w:sz w:val="20"/>
          <w:szCs w:val="20"/>
          <w:lang w:val="en-GB"/>
        </w:rPr>
        <w:t xml:space="preserve">, ring fenced-funds, matching </w:t>
      </w:r>
      <w:r w:rsidR="008A1C6E" w:rsidRPr="000813D8">
        <w:rPr>
          <w:rFonts w:ascii="Times New Roman" w:hAnsi="Times New Roman" w:cs="Times New Roman"/>
          <w:sz w:val="20"/>
          <w:szCs w:val="20"/>
          <w:lang w:val="en-GB"/>
        </w:rPr>
        <w:t xml:space="preserve">adjustment </w:t>
      </w:r>
      <w:r w:rsidRPr="000813D8">
        <w:rPr>
          <w:rFonts w:ascii="Times New Roman" w:hAnsi="Times New Roman" w:cs="Times New Roman"/>
          <w:sz w:val="20"/>
          <w:szCs w:val="20"/>
          <w:lang w:val="en-GB"/>
        </w:rPr>
        <w:t>portfolios and remaining part.</w:t>
      </w:r>
    </w:p>
    <w:p w14:paraId="65562F4F" w14:textId="70B327F8" w:rsidR="002328CF" w:rsidRPr="000813D8" w:rsidRDefault="002328CF" w:rsidP="002328CF">
      <w:pPr>
        <w:jc w:val="both"/>
        <w:rPr>
          <w:rFonts w:ascii="Times New Roman" w:hAnsi="Times New Roman" w:cs="Times New Roman"/>
          <w:sz w:val="20"/>
          <w:szCs w:val="20"/>
          <w:lang w:val="en-GB"/>
        </w:rPr>
      </w:pPr>
      <w:del w:id="4" w:author="Author">
        <w:r w:rsidRPr="000813D8" w:rsidDel="007B67D2">
          <w:rPr>
            <w:rFonts w:ascii="Times New Roman" w:hAnsi="Times New Roman" w:cs="Times New Roman"/>
            <w:sz w:val="20"/>
            <w:szCs w:val="20"/>
            <w:lang w:val="en-GB"/>
          </w:rPr>
          <w:delText>The variant</w:delText>
        </w:r>
      </w:del>
      <w:ins w:id="5" w:author="Author">
        <w:r w:rsidR="007B67D2">
          <w:rPr>
            <w:rFonts w:ascii="Times New Roman" w:hAnsi="Times New Roman" w:cs="Times New Roman"/>
            <w:sz w:val="20"/>
            <w:szCs w:val="20"/>
            <w:lang w:val="en-GB"/>
          </w:rPr>
          <w:t>Template</w:t>
        </w:r>
      </w:ins>
      <w:r w:rsidRPr="000813D8">
        <w:rPr>
          <w:rFonts w:ascii="Times New Roman" w:hAnsi="Times New Roman" w:cs="Times New Roman"/>
          <w:sz w:val="20"/>
          <w:szCs w:val="20"/>
          <w:lang w:val="en-GB"/>
        </w:rPr>
        <w:t xml:space="preserve"> S</w:t>
      </w:r>
      <w:ins w:id="6" w:author="Author">
        <w:r w:rsidR="00EA276F">
          <w:rPr>
            <w:rFonts w:ascii="Times New Roman" w:hAnsi="Times New Roman" w:cs="Times New Roman"/>
            <w:sz w:val="20"/>
            <w:szCs w:val="20"/>
            <w:lang w:val="en-GB"/>
          </w:rPr>
          <w:t>R</w:t>
        </w:r>
      </w:ins>
      <w:r w:rsidRPr="000813D8">
        <w:rPr>
          <w:rFonts w:ascii="Times New Roman" w:hAnsi="Times New Roman" w:cs="Times New Roman"/>
          <w:sz w:val="20"/>
          <w:szCs w:val="20"/>
          <w:lang w:val="en-GB"/>
        </w:rPr>
        <w:t>.26.06</w:t>
      </w:r>
      <w:del w:id="7" w:author="Author">
        <w:r w:rsidRPr="000813D8" w:rsidDel="00EA276F">
          <w:rPr>
            <w:rFonts w:ascii="Times New Roman" w:hAnsi="Times New Roman" w:cs="Times New Roman"/>
            <w:sz w:val="20"/>
            <w:szCs w:val="20"/>
            <w:lang w:val="en-GB"/>
          </w:rPr>
          <w:delText>.</w:delText>
        </w:r>
        <w:r w:rsidRPr="000813D8" w:rsidDel="007B67D2">
          <w:rPr>
            <w:rFonts w:ascii="Times New Roman" w:hAnsi="Times New Roman" w:cs="Times New Roman"/>
            <w:sz w:val="20"/>
            <w:szCs w:val="20"/>
            <w:lang w:val="en-GB"/>
          </w:rPr>
          <w:delText>l</w:delText>
        </w:r>
      </w:del>
      <w:r w:rsidRPr="000813D8">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198CC526" w14:textId="24702B1D" w:rsidR="003D3975" w:rsidRPr="005B20E8" w:rsidRDefault="003D3975" w:rsidP="003D3975">
      <w:pPr>
        <w:jc w:val="both"/>
        <w:rPr>
          <w:ins w:id="8" w:author="Author"/>
          <w:rFonts w:ascii="Times New Roman" w:hAnsi="Times New Roman" w:cs="Times New Roman"/>
          <w:sz w:val="20"/>
          <w:szCs w:val="20"/>
          <w:lang w:val="en-GB"/>
        </w:rPr>
      </w:pPr>
      <w:ins w:id="9" w:author="Author">
        <w:r w:rsidRPr="00FF13C2">
          <w:rPr>
            <w:rFonts w:ascii="Times New Roman" w:hAnsi="Times New Roman" w:cs="Times New Roman"/>
            <w:sz w:val="20"/>
            <w:szCs w:val="20"/>
            <w:lang w:val="en-GB"/>
            <w:rPrChange w:id="10" w:author="Author">
              <w:rPr>
                <w:rFonts w:ascii="Times New Roman" w:hAnsi="Times New Roman" w:cs="Times New Roman"/>
                <w:sz w:val="20"/>
                <w:szCs w:val="20"/>
                <w:highlight w:val="yellow"/>
                <w:lang w:val="en-GB"/>
              </w:rPr>
            </w:rPrChange>
          </w:rPr>
          <w:t xml:space="preserve">Template SR.26.06 is only applicable in relation to RFF/MAP from undertakings consolidated according to Article 335(1)(a), (b) and (c) of Delegated Regulation </w:t>
        </w:r>
        <w:r w:rsidR="00830360">
          <w:rPr>
            <w:rFonts w:ascii="Times New Roman" w:hAnsi="Times New Roman" w:cs="Times New Roman"/>
            <w:sz w:val="20"/>
            <w:szCs w:val="20"/>
            <w:lang w:val="en-GB"/>
          </w:rPr>
          <w:t xml:space="preserve">(EU) </w:t>
        </w:r>
        <w:r w:rsidRPr="00FF13C2">
          <w:rPr>
            <w:rFonts w:ascii="Times New Roman" w:hAnsi="Times New Roman" w:cs="Times New Roman"/>
            <w:sz w:val="20"/>
            <w:szCs w:val="20"/>
            <w:lang w:val="en-GB"/>
            <w:rPrChange w:id="11" w:author="Author">
              <w:rPr>
                <w:rFonts w:ascii="Times New Roman" w:hAnsi="Times New Roman" w:cs="Times New Roman"/>
                <w:sz w:val="20"/>
                <w:szCs w:val="20"/>
                <w:highlight w:val="yellow"/>
                <w:lang w:val="en-GB"/>
              </w:rPr>
            </w:rPrChange>
          </w:rPr>
          <w:t>2015/35, when method 1 (Accounting consolidation-based method) is used, either exclusively or in combination with method 2 (Deduction and aggregation method).</w:t>
        </w:r>
      </w:ins>
    </w:p>
    <w:p w14:paraId="657835F6" w14:textId="77777777" w:rsidR="00BD7701" w:rsidRPr="000813D8" w:rsidRDefault="00BD7701" w:rsidP="000813D8">
      <w:p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For group reporting the following specific requirements shall be met: </w:t>
      </w:r>
    </w:p>
    <w:p w14:paraId="4FBAFEF3" w14:textId="48DD59D0"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information is applicable when method 1 as defined in Article 230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is  used,  either  exclusively  or  in  combination with method 2 as defined in Article 233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w:t>
      </w:r>
    </w:p>
    <w:p w14:paraId="53D38F49" w14:textId="339DAD75"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and; </w:t>
      </w:r>
    </w:p>
    <w:p w14:paraId="762CC9A5" w14:textId="22D85E06" w:rsidR="00BD7701" w:rsidRPr="000813D8" w:rsidRDefault="00BD7701" w:rsidP="000813D8">
      <w:pPr>
        <w:pStyle w:val="ListParagraph"/>
        <w:numPr>
          <w:ilvl w:val="0"/>
          <w:numId w:val="2"/>
        </w:numPr>
        <w:jc w:val="both"/>
        <w:rPr>
          <w:rFonts w:ascii="Times New Roman" w:hAnsi="Times New Roman" w:cs="Times New Roman"/>
          <w:sz w:val="20"/>
          <w:szCs w:val="20"/>
          <w:lang w:val="en-GB"/>
        </w:rPr>
      </w:pPr>
      <w:r w:rsidRPr="000813D8">
        <w:rPr>
          <w:rFonts w:ascii="Times New Roman" w:hAnsi="Times New Roman" w:cs="Times New Roman"/>
          <w:sz w:val="20"/>
          <w:szCs w:val="20"/>
          <w:lang w:val="en-GB"/>
        </w:rPr>
        <w:t xml:space="preserve">This information does not apply to groups when method 2 as defined in Article 233 of </w:t>
      </w:r>
      <w:r w:rsidR="000634DE">
        <w:rPr>
          <w:rFonts w:ascii="Times New Roman" w:eastAsia="Times New Roman" w:hAnsi="Times New Roman" w:cs="Times New Roman"/>
          <w:sz w:val="20"/>
          <w:szCs w:val="20"/>
          <w:lang w:val="en-GB" w:eastAsia="es-ES"/>
        </w:rPr>
        <w:t>Directive 2009/138/EC</w:t>
      </w:r>
      <w:r w:rsidRPr="000813D8">
        <w:rPr>
          <w:rFonts w:ascii="Times New Roman" w:hAnsi="Times New Roman" w:cs="Times New Roman"/>
          <w:sz w:val="20"/>
          <w:szCs w:val="20"/>
          <w:lang w:val="en-GB"/>
        </w:rPr>
        <w:t xml:space="preserve"> is being used exclusively.</w:t>
      </w:r>
    </w:p>
    <w:tbl>
      <w:tblPr>
        <w:tblW w:w="9027" w:type="dxa"/>
        <w:tblInd w:w="70" w:type="dxa"/>
        <w:tblCellMar>
          <w:left w:w="70" w:type="dxa"/>
          <w:right w:w="70" w:type="dxa"/>
        </w:tblCellMar>
        <w:tblLook w:val="04A0" w:firstRow="1" w:lastRow="0" w:firstColumn="1" w:lastColumn="0" w:noHBand="0" w:noVBand="1"/>
      </w:tblPr>
      <w:tblGrid>
        <w:gridCol w:w="795"/>
        <w:gridCol w:w="2830"/>
        <w:gridCol w:w="5402"/>
      </w:tblGrid>
      <w:tr w:rsidR="008A4929" w:rsidRPr="000813D8" w:rsidDel="00830360" w14:paraId="192DE4E9" w14:textId="056590C9" w:rsidTr="000813D8">
        <w:trPr>
          <w:trHeight w:val="285"/>
          <w:del w:id="12" w:author="Author"/>
        </w:trPr>
        <w:tc>
          <w:tcPr>
            <w:tcW w:w="795" w:type="dxa"/>
            <w:tcBorders>
              <w:top w:val="nil"/>
              <w:left w:val="nil"/>
              <w:bottom w:val="nil"/>
              <w:right w:val="nil"/>
            </w:tcBorders>
            <w:shd w:val="clear" w:color="auto" w:fill="auto"/>
            <w:noWrap/>
            <w:vAlign w:val="bottom"/>
            <w:hideMark/>
          </w:tcPr>
          <w:p w14:paraId="33F5BE65" w14:textId="0E76CC58" w:rsidR="008A4929" w:rsidRPr="000813D8" w:rsidDel="00830360" w:rsidRDefault="008A4929" w:rsidP="008A4929">
            <w:pPr>
              <w:spacing w:after="0" w:line="240" w:lineRule="auto"/>
              <w:rPr>
                <w:del w:id="13" w:author="Author"/>
                <w:rFonts w:ascii="Times New Roman" w:eastAsia="Times New Roman" w:hAnsi="Times New Roman" w:cs="Times New Roman"/>
                <w:sz w:val="20"/>
                <w:szCs w:val="20"/>
                <w:lang w:val="en-GB" w:eastAsia="es-ES"/>
              </w:rPr>
            </w:pPr>
          </w:p>
        </w:tc>
        <w:tc>
          <w:tcPr>
            <w:tcW w:w="2830" w:type="dxa"/>
            <w:tcBorders>
              <w:top w:val="nil"/>
              <w:left w:val="nil"/>
              <w:bottom w:val="nil"/>
              <w:right w:val="nil"/>
            </w:tcBorders>
            <w:shd w:val="clear" w:color="auto" w:fill="auto"/>
            <w:noWrap/>
            <w:vAlign w:val="bottom"/>
          </w:tcPr>
          <w:p w14:paraId="759609F2" w14:textId="7E89FA6C" w:rsidR="008A4929" w:rsidRPr="000813D8" w:rsidDel="00830360" w:rsidRDefault="008A4929" w:rsidP="008A4929">
            <w:pPr>
              <w:spacing w:after="0" w:line="240" w:lineRule="auto"/>
              <w:rPr>
                <w:del w:id="14" w:author="Author"/>
                <w:rFonts w:ascii="Times New Roman" w:eastAsia="Times New Roman" w:hAnsi="Times New Roman" w:cs="Times New Roman"/>
                <w:b/>
                <w:bCs/>
                <w:sz w:val="20"/>
                <w:szCs w:val="20"/>
                <w:lang w:val="en-GB" w:eastAsia="es-ES"/>
              </w:rPr>
            </w:pPr>
          </w:p>
        </w:tc>
        <w:tc>
          <w:tcPr>
            <w:tcW w:w="5402" w:type="dxa"/>
            <w:tcBorders>
              <w:top w:val="nil"/>
              <w:left w:val="nil"/>
              <w:bottom w:val="nil"/>
              <w:right w:val="nil"/>
            </w:tcBorders>
            <w:shd w:val="clear" w:color="auto" w:fill="auto"/>
            <w:noWrap/>
            <w:vAlign w:val="bottom"/>
          </w:tcPr>
          <w:p w14:paraId="18088047" w14:textId="0E58F2C1" w:rsidR="008A4929" w:rsidRPr="000813D8" w:rsidDel="00830360" w:rsidRDefault="008A4929" w:rsidP="008A4929">
            <w:pPr>
              <w:spacing w:after="0" w:line="240" w:lineRule="auto"/>
              <w:rPr>
                <w:del w:id="15" w:author="Author"/>
                <w:rFonts w:ascii="Times New Roman" w:eastAsia="Times New Roman" w:hAnsi="Times New Roman" w:cs="Times New Roman"/>
                <w:b/>
                <w:bCs/>
                <w:sz w:val="20"/>
                <w:szCs w:val="20"/>
                <w:lang w:val="en-GB" w:eastAsia="es-ES"/>
              </w:rPr>
            </w:pPr>
          </w:p>
        </w:tc>
      </w:tr>
      <w:tr w:rsidR="00BC1296" w:rsidRPr="000813D8" w14:paraId="54C6ADF3" w14:textId="77777777" w:rsidTr="000813D8">
        <w:trPr>
          <w:trHeight w:val="35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9D3FC6A" w14:textId="77777777"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tcPr>
          <w:p w14:paraId="34875A08" w14:textId="7D481796"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b/>
                <w:bCs/>
                <w:sz w:val="20"/>
                <w:szCs w:val="20"/>
                <w:lang w:val="en-GB" w:eastAsia="es-ES"/>
              </w:rPr>
              <w:t>ITEM</w:t>
            </w:r>
          </w:p>
        </w:tc>
        <w:tc>
          <w:tcPr>
            <w:tcW w:w="5402" w:type="dxa"/>
            <w:tcBorders>
              <w:top w:val="single" w:sz="4" w:space="0" w:color="auto"/>
              <w:left w:val="nil"/>
              <w:bottom w:val="single" w:sz="4" w:space="0" w:color="auto"/>
              <w:right w:val="single" w:sz="4" w:space="0" w:color="auto"/>
            </w:tcBorders>
            <w:shd w:val="clear" w:color="000000" w:fill="FFFFFF"/>
            <w:vAlign w:val="bottom"/>
          </w:tcPr>
          <w:p w14:paraId="4795B17C" w14:textId="60C21270" w:rsidR="00BC1296" w:rsidRPr="000813D8" w:rsidRDefault="00BC1296" w:rsidP="000813D8">
            <w:pPr>
              <w:spacing w:after="0" w:line="240" w:lineRule="auto"/>
              <w:jc w:val="center"/>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b/>
                <w:bCs/>
                <w:sz w:val="20"/>
                <w:szCs w:val="20"/>
                <w:lang w:val="en-GB" w:eastAsia="es-ES"/>
              </w:rPr>
              <w:t>INSTRUCTIONS</w:t>
            </w:r>
          </w:p>
        </w:tc>
      </w:tr>
      <w:tr w:rsidR="00EA637A" w:rsidRPr="000813D8" w14:paraId="37C157A4" w14:textId="77777777" w:rsidTr="000813D8">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42B53121" w14:textId="77777777" w:rsidR="00EA637A" w:rsidRPr="000813D8" w:rsidRDefault="00EA637A"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Z0010</w:t>
            </w:r>
          </w:p>
          <w:p w14:paraId="5098C634" w14:textId="3C2A8F76" w:rsidR="00EA637A" w:rsidRPr="000813D8" w:rsidDel="008A4929" w:rsidRDefault="00EA637A"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(A001)</w:t>
            </w:r>
          </w:p>
        </w:tc>
        <w:tc>
          <w:tcPr>
            <w:tcW w:w="2830" w:type="dxa"/>
            <w:tcBorders>
              <w:top w:val="single" w:sz="4" w:space="0" w:color="auto"/>
              <w:left w:val="single" w:sz="4" w:space="0" w:color="auto"/>
              <w:bottom w:val="single" w:sz="4" w:space="0" w:color="auto"/>
              <w:right w:val="single" w:sz="4" w:space="0" w:color="auto"/>
            </w:tcBorders>
            <w:shd w:val="clear" w:color="000000" w:fill="FFFFFF"/>
          </w:tcPr>
          <w:p w14:paraId="0FF89E6C" w14:textId="641C33A0" w:rsidR="00EA637A" w:rsidRPr="000813D8" w:rsidRDefault="00EA637A"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Article 112 </w:t>
            </w:r>
          </w:p>
        </w:tc>
        <w:tc>
          <w:tcPr>
            <w:tcW w:w="5402" w:type="dxa"/>
            <w:tcBorders>
              <w:top w:val="single" w:sz="4" w:space="0" w:color="auto"/>
              <w:left w:val="nil"/>
              <w:bottom w:val="single" w:sz="4" w:space="0" w:color="auto"/>
              <w:right w:val="single" w:sz="4" w:space="0" w:color="auto"/>
            </w:tcBorders>
            <w:shd w:val="clear" w:color="000000" w:fill="FFFFFF"/>
          </w:tcPr>
          <w:p w14:paraId="73BE2E0C" w14:textId="45E2D0F4"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Identifies whether the reported figures have been requested under Article 112</w:t>
            </w:r>
            <w:r w:rsidR="00302776">
              <w:rPr>
                <w:rFonts w:ascii="Times New Roman" w:eastAsia="Times New Roman" w:hAnsi="Times New Roman" w:cs="Times New Roman"/>
                <w:sz w:val="20"/>
                <w:szCs w:val="20"/>
                <w:lang w:val="en-GB" w:eastAsia="es-ES"/>
              </w:rPr>
              <w:t xml:space="preserve"> </w:t>
            </w:r>
            <w:r w:rsidRPr="000813D8">
              <w:rPr>
                <w:rFonts w:ascii="Times New Roman" w:eastAsia="Times New Roman" w:hAnsi="Times New Roman" w:cs="Times New Roman"/>
                <w:sz w:val="20"/>
                <w:szCs w:val="20"/>
                <w:lang w:val="en-GB" w:eastAsia="es-ES"/>
              </w:rPr>
              <w:t>(7), to provide an estimate of the SCR using standard formula. One of the options in the following closed list shall be used:</w:t>
            </w:r>
          </w:p>
          <w:p w14:paraId="61F975F9" w14:textId="4C9687C1"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1 – Article 112</w:t>
            </w:r>
            <w:r w:rsidR="00302776">
              <w:rPr>
                <w:rFonts w:ascii="Times New Roman" w:eastAsia="Times New Roman" w:hAnsi="Times New Roman" w:cs="Times New Roman"/>
                <w:sz w:val="20"/>
                <w:szCs w:val="20"/>
                <w:lang w:val="en-GB" w:eastAsia="es-ES"/>
              </w:rPr>
              <w:t xml:space="preserve"> </w:t>
            </w:r>
            <w:r w:rsidRPr="000813D8">
              <w:rPr>
                <w:rFonts w:ascii="Times New Roman" w:eastAsia="Times New Roman" w:hAnsi="Times New Roman" w:cs="Times New Roman"/>
                <w:sz w:val="20"/>
                <w:szCs w:val="20"/>
                <w:lang w:val="en-GB" w:eastAsia="es-ES"/>
              </w:rPr>
              <w:t>(7) reporting</w:t>
            </w:r>
          </w:p>
          <w:p w14:paraId="4FE24D6E" w14:textId="3F4E79F6" w:rsidR="00EA637A" w:rsidRPr="000813D8" w:rsidRDefault="00EA637A" w:rsidP="004E4BAA">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2 – Regular reporting</w:t>
            </w:r>
          </w:p>
        </w:tc>
      </w:tr>
      <w:tr w:rsidR="00EA637A" w:rsidRPr="000813D8" w14:paraId="257C7CDC" w14:textId="77777777" w:rsidTr="000813D8">
        <w:trPr>
          <w:trHeight w:val="1398"/>
        </w:trPr>
        <w:tc>
          <w:tcPr>
            <w:tcW w:w="795" w:type="dxa"/>
            <w:tcBorders>
              <w:top w:val="single" w:sz="4" w:space="0" w:color="auto"/>
              <w:left w:val="single" w:sz="4" w:space="0" w:color="auto"/>
              <w:bottom w:val="single" w:sz="4" w:space="0" w:color="auto"/>
              <w:right w:val="single" w:sz="4" w:space="0" w:color="auto"/>
            </w:tcBorders>
            <w:shd w:val="clear" w:color="auto" w:fill="auto"/>
          </w:tcPr>
          <w:p w14:paraId="7286B1B7" w14:textId="77777777"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Z0020</w:t>
            </w:r>
          </w:p>
          <w:p w14:paraId="4E4ACB26" w14:textId="38AC2704" w:rsidR="00EA637A" w:rsidRPr="000813D8" w:rsidRDefault="00EA637A">
            <w:pPr>
              <w:spacing w:after="0" w:line="240" w:lineRule="auto"/>
              <w:rPr>
                <w:rFonts w:ascii="Times New Roman" w:eastAsia="Times New Roman" w:hAnsi="Times New Roman" w:cs="Times New Roman"/>
                <w:sz w:val="20"/>
                <w:szCs w:val="20"/>
                <w:lang w:val="en-GB"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hideMark/>
          </w:tcPr>
          <w:p w14:paraId="26605CDA" w14:textId="7652771E" w:rsidR="00EA637A" w:rsidRPr="000813D8" w:rsidRDefault="00EA637A" w:rsidP="00941498">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Ring-fenced fund, matching </w:t>
            </w:r>
            <w:r w:rsidR="008A1C6E" w:rsidRPr="000813D8">
              <w:rPr>
                <w:rFonts w:ascii="Times New Roman" w:eastAsia="Times New Roman" w:hAnsi="Times New Roman" w:cs="Times New Roman"/>
                <w:sz w:val="20"/>
                <w:szCs w:val="20"/>
                <w:lang w:val="en-GB" w:eastAsia="es-ES"/>
              </w:rPr>
              <w:t xml:space="preserve"> adjustment </w:t>
            </w:r>
            <w:r w:rsidRPr="000813D8">
              <w:rPr>
                <w:rFonts w:ascii="Times New Roman" w:eastAsia="Times New Roman" w:hAnsi="Times New Roman" w:cs="Times New Roman"/>
                <w:sz w:val="20"/>
                <w:szCs w:val="20"/>
                <w:lang w:val="en-GB" w:eastAsia="es-ES"/>
              </w:rPr>
              <w:t>portfolio or remaining part</w:t>
            </w:r>
          </w:p>
        </w:tc>
        <w:tc>
          <w:tcPr>
            <w:tcW w:w="5402" w:type="dxa"/>
            <w:tcBorders>
              <w:top w:val="single" w:sz="4" w:space="0" w:color="auto"/>
              <w:left w:val="nil"/>
              <w:bottom w:val="single" w:sz="4" w:space="0" w:color="auto"/>
              <w:right w:val="single" w:sz="4" w:space="0" w:color="auto"/>
            </w:tcBorders>
            <w:shd w:val="clear" w:color="000000" w:fill="FFFFFF"/>
            <w:hideMark/>
          </w:tcPr>
          <w:p w14:paraId="209640AA" w14:textId="69E28F54" w:rsidR="00A933AF" w:rsidRPr="000813D8" w:rsidRDefault="00EA637A" w:rsidP="00A933AF">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Identifies whether the reported figures are with regard to a RFF, matching </w:t>
            </w:r>
            <w:r w:rsidR="008A1C6E" w:rsidRPr="000813D8">
              <w:rPr>
                <w:rFonts w:ascii="Times New Roman" w:eastAsia="Times New Roman" w:hAnsi="Times New Roman" w:cs="Times New Roman"/>
                <w:sz w:val="20"/>
                <w:szCs w:val="20"/>
                <w:lang w:val="en-GB" w:eastAsia="es-ES"/>
              </w:rPr>
              <w:t xml:space="preserve">adjustment </w:t>
            </w:r>
            <w:r w:rsidRPr="000813D8">
              <w:rPr>
                <w:rFonts w:ascii="Times New Roman" w:eastAsia="Times New Roman" w:hAnsi="Times New Roman" w:cs="Times New Roman"/>
                <w:sz w:val="20"/>
                <w:szCs w:val="20"/>
                <w:lang w:val="en-GB" w:eastAsia="es-ES"/>
              </w:rPr>
              <w:t>portfolio or to the remaining part. One of the options in the following closed list shall be used:</w:t>
            </w:r>
            <w:r w:rsidRPr="000813D8">
              <w:rPr>
                <w:rFonts w:ascii="Times New Roman" w:eastAsia="Times New Roman" w:hAnsi="Times New Roman" w:cs="Times New Roman"/>
                <w:sz w:val="20"/>
                <w:szCs w:val="20"/>
                <w:lang w:val="en-GB" w:eastAsia="es-ES"/>
              </w:rPr>
              <w:br/>
            </w:r>
            <w:r w:rsidR="00A933AF" w:rsidRPr="000813D8">
              <w:rPr>
                <w:rFonts w:ascii="Times New Roman" w:eastAsia="Times New Roman" w:hAnsi="Times New Roman" w:cs="Times New Roman"/>
                <w:sz w:val="20"/>
                <w:szCs w:val="20"/>
                <w:lang w:val="en-GB" w:eastAsia="es-ES"/>
              </w:rPr>
              <w:t>1 – RFF/MAP</w:t>
            </w:r>
            <w:r w:rsidR="00A933AF" w:rsidRPr="000813D8" w:rsidDel="00C11F0B">
              <w:rPr>
                <w:rFonts w:ascii="Times New Roman" w:eastAsia="Times New Roman" w:hAnsi="Times New Roman" w:cs="Times New Roman"/>
                <w:sz w:val="20"/>
                <w:szCs w:val="20"/>
                <w:lang w:val="en-GB" w:eastAsia="es-ES"/>
              </w:rPr>
              <w:t xml:space="preserve"> </w:t>
            </w:r>
            <w:r w:rsidR="00A933AF" w:rsidRPr="000813D8">
              <w:rPr>
                <w:rFonts w:ascii="Times New Roman" w:eastAsia="Times New Roman" w:hAnsi="Times New Roman" w:cs="Times New Roman"/>
                <w:sz w:val="20"/>
                <w:szCs w:val="20"/>
                <w:lang w:val="en-GB" w:eastAsia="es-ES"/>
              </w:rPr>
              <w:br/>
              <w:t>2 – Remaining part</w:t>
            </w:r>
          </w:p>
          <w:p w14:paraId="59D6EE30" w14:textId="3300B24F"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p>
        </w:tc>
      </w:tr>
      <w:tr w:rsidR="00EA637A" w:rsidRPr="000813D8" w14:paraId="25B1AF19" w14:textId="77777777" w:rsidTr="000813D8">
        <w:trPr>
          <w:trHeight w:val="1575"/>
        </w:trPr>
        <w:tc>
          <w:tcPr>
            <w:tcW w:w="795" w:type="dxa"/>
            <w:tcBorders>
              <w:top w:val="nil"/>
              <w:left w:val="single" w:sz="4" w:space="0" w:color="auto"/>
              <w:bottom w:val="single" w:sz="4" w:space="0" w:color="auto"/>
              <w:right w:val="single" w:sz="4" w:space="0" w:color="auto"/>
            </w:tcBorders>
            <w:shd w:val="clear" w:color="auto" w:fill="auto"/>
          </w:tcPr>
          <w:p w14:paraId="5D2F3848" w14:textId="77777777"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Z0030</w:t>
            </w:r>
          </w:p>
          <w:p w14:paraId="65BD32AB" w14:textId="1B69081A"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(A0)</w:t>
            </w:r>
          </w:p>
        </w:tc>
        <w:tc>
          <w:tcPr>
            <w:tcW w:w="2830" w:type="dxa"/>
            <w:tcBorders>
              <w:top w:val="single" w:sz="4" w:space="0" w:color="auto"/>
              <w:left w:val="nil"/>
              <w:bottom w:val="single" w:sz="4" w:space="0" w:color="auto"/>
              <w:right w:val="single" w:sz="4" w:space="0" w:color="auto"/>
            </w:tcBorders>
            <w:shd w:val="clear" w:color="auto" w:fill="auto"/>
            <w:hideMark/>
          </w:tcPr>
          <w:p w14:paraId="264DB9D7" w14:textId="78A283A6" w:rsidR="00EA637A" w:rsidRPr="000813D8" w:rsidRDefault="00EA637A" w:rsidP="00087F30">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Fund/Portfolio number</w:t>
            </w:r>
          </w:p>
        </w:tc>
        <w:tc>
          <w:tcPr>
            <w:tcW w:w="5402" w:type="dxa"/>
            <w:tcBorders>
              <w:top w:val="single" w:sz="4" w:space="0" w:color="auto"/>
              <w:left w:val="nil"/>
              <w:bottom w:val="single" w:sz="4" w:space="0" w:color="auto"/>
              <w:right w:val="single" w:sz="4" w:space="0" w:color="auto"/>
            </w:tcBorders>
            <w:shd w:val="clear" w:color="auto" w:fill="auto"/>
            <w:hideMark/>
          </w:tcPr>
          <w:p w14:paraId="4158835C" w14:textId="521F1CB7" w:rsidR="00EA637A" w:rsidRPr="000813D8" w:rsidRDefault="007B67D2" w:rsidP="00244BD1">
            <w:pPr>
              <w:spacing w:after="0" w:line="240" w:lineRule="auto"/>
              <w:rPr>
                <w:rFonts w:ascii="Times New Roman" w:eastAsia="Times New Roman" w:hAnsi="Times New Roman" w:cs="Times New Roman"/>
                <w:sz w:val="20"/>
                <w:szCs w:val="20"/>
                <w:lang w:val="en-GB" w:eastAsia="es-ES"/>
              </w:rPr>
            </w:pPr>
            <w:ins w:id="16"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ins>
            <w:del w:id="17" w:author="Author">
              <w:r w:rsidR="00EA637A" w:rsidRPr="000813D8" w:rsidDel="007B67D2">
                <w:rPr>
                  <w:rFonts w:ascii="Times New Roman" w:eastAsia="Times New Roman" w:hAnsi="Times New Roman" w:cs="Times New Roman"/>
                  <w:sz w:val="20"/>
                  <w:szCs w:val="20"/>
                  <w:lang w:val="en-GB" w:eastAsia="es-ES"/>
                </w:rPr>
                <w:delText>I</w:delText>
              </w:r>
            </w:del>
            <w:r w:rsidR="00EA637A" w:rsidRPr="000813D8">
              <w:rPr>
                <w:rFonts w:ascii="Times New Roman" w:eastAsia="Times New Roman" w:hAnsi="Times New Roman" w:cs="Times New Roman"/>
                <w:sz w:val="20"/>
                <w:szCs w:val="20"/>
                <w:lang w:val="en-GB" w:eastAsia="es-ES"/>
              </w:rPr>
              <w:t xml:space="preserve">dentification number for a ring fenced fund or matching </w:t>
            </w:r>
            <w:r w:rsidR="008A1C6E" w:rsidRPr="000813D8">
              <w:rPr>
                <w:rFonts w:ascii="Times New Roman" w:eastAsia="Times New Roman" w:hAnsi="Times New Roman" w:cs="Times New Roman"/>
                <w:sz w:val="20"/>
                <w:szCs w:val="20"/>
                <w:lang w:val="en-GB" w:eastAsia="es-ES"/>
              </w:rPr>
              <w:t xml:space="preserve">adjustment </w:t>
            </w:r>
            <w:r w:rsidR="00EA637A" w:rsidRPr="000813D8">
              <w:rPr>
                <w:rFonts w:ascii="Times New Roman" w:eastAsia="Times New Roman" w:hAnsi="Times New Roman" w:cs="Times New Roman"/>
                <w:sz w:val="20"/>
                <w:szCs w:val="20"/>
                <w:lang w:val="en-GB" w:eastAsia="es-ES"/>
              </w:rPr>
              <w:t xml:space="preserve">portfolio. This number is attributed by the undertaking </w:t>
            </w:r>
            <w:r w:rsidR="007A2764" w:rsidRPr="000813D8">
              <w:rPr>
                <w:rFonts w:ascii="Times New Roman" w:eastAsia="Times New Roman" w:hAnsi="Times New Roman" w:cs="Times New Roman"/>
                <w:sz w:val="20"/>
                <w:szCs w:val="20"/>
                <w:lang w:val="en-GB" w:eastAsia="es-ES"/>
              </w:rPr>
              <w:t xml:space="preserve">within the group </w:t>
            </w:r>
            <w:r w:rsidR="00EA637A" w:rsidRPr="000813D8">
              <w:rPr>
                <w:rFonts w:ascii="Times New Roman" w:eastAsia="Times New Roman" w:hAnsi="Times New Roman" w:cs="Times New Roman"/>
                <w:sz w:val="20"/>
                <w:szCs w:val="20"/>
                <w:lang w:val="en-GB" w:eastAsia="es-ES"/>
              </w:rPr>
              <w:t>and must be consistent over time and with the fund/portfolio number reported in other templates</w:t>
            </w:r>
            <w:del w:id="18" w:author="Author">
              <w:r w:rsidR="00EA637A" w:rsidRPr="000813D8" w:rsidDel="003D3975">
                <w:rPr>
                  <w:rFonts w:ascii="Times New Roman" w:eastAsia="Times New Roman" w:hAnsi="Times New Roman" w:cs="Times New Roman"/>
                  <w:sz w:val="20"/>
                  <w:szCs w:val="20"/>
                  <w:lang w:val="en-GB" w:eastAsia="es-ES"/>
                </w:rPr>
                <w:delText>, e.g. S.26.02, S.14.01, S.23.01</w:delText>
              </w:r>
            </w:del>
            <w:r w:rsidR="00EA637A" w:rsidRPr="000813D8">
              <w:rPr>
                <w:rFonts w:ascii="Times New Roman" w:eastAsia="Times New Roman" w:hAnsi="Times New Roman" w:cs="Times New Roman"/>
                <w:sz w:val="20"/>
                <w:szCs w:val="20"/>
                <w:lang w:val="en-GB" w:eastAsia="es-ES"/>
              </w:rPr>
              <w:t xml:space="preserve">. </w:t>
            </w:r>
          </w:p>
          <w:p w14:paraId="7BB431A4" w14:textId="77777777" w:rsidR="00EA637A" w:rsidRPr="000813D8" w:rsidRDefault="00EA637A" w:rsidP="00244BD1">
            <w:pPr>
              <w:spacing w:after="0" w:line="240" w:lineRule="auto"/>
              <w:rPr>
                <w:rFonts w:ascii="Times New Roman" w:eastAsia="Times New Roman" w:hAnsi="Times New Roman" w:cs="Times New Roman"/>
                <w:sz w:val="20"/>
                <w:szCs w:val="20"/>
                <w:lang w:val="en-GB" w:eastAsia="es-ES"/>
              </w:rPr>
            </w:pPr>
          </w:p>
          <w:p w14:paraId="0EDF4047" w14:textId="4C209803" w:rsidR="00EA637A" w:rsidRPr="000813D8" w:rsidRDefault="007B67D2" w:rsidP="00087F30">
            <w:pPr>
              <w:spacing w:after="0" w:line="240" w:lineRule="auto"/>
              <w:rPr>
                <w:rFonts w:ascii="Times New Roman" w:eastAsia="Times New Roman" w:hAnsi="Times New Roman" w:cs="Times New Roman"/>
                <w:sz w:val="20"/>
                <w:szCs w:val="20"/>
                <w:lang w:val="en-GB" w:eastAsia="es-ES"/>
              </w:rPr>
            </w:pPr>
            <w:ins w:id="19" w:author="Author">
              <w:r w:rsidRPr="007B67D2">
                <w:rPr>
                  <w:rFonts w:ascii="Times New Roman" w:eastAsia="Times New Roman" w:hAnsi="Times New Roman" w:cs="Times New Roman"/>
                  <w:sz w:val="20"/>
                  <w:szCs w:val="20"/>
                  <w:lang w:val="en-GB" w:eastAsia="es-ES"/>
                </w:rPr>
                <w:t>When item Z0020 = 2, then report “0”</w:t>
              </w:r>
            </w:ins>
            <w:del w:id="20" w:author="Author">
              <w:r w:rsidR="00EA637A" w:rsidRPr="000813D8" w:rsidDel="007B67D2">
                <w:rPr>
                  <w:rFonts w:ascii="Times New Roman" w:eastAsia="Times New Roman" w:hAnsi="Times New Roman" w:cs="Times New Roman"/>
                  <w:sz w:val="20"/>
                  <w:szCs w:val="20"/>
                  <w:lang w:val="en-GB" w:eastAsia="es-ES"/>
                </w:rPr>
                <w:delText xml:space="preserve">This item is to be completed only when item Z0020 = 1 </w:delText>
              </w:r>
            </w:del>
          </w:p>
        </w:tc>
      </w:tr>
      <w:tr w:rsidR="00BC1296" w:rsidRPr="000813D8" w14:paraId="1BB28F1B" w14:textId="77777777" w:rsidTr="000813D8">
        <w:trPr>
          <w:trHeight w:val="1100"/>
        </w:trPr>
        <w:tc>
          <w:tcPr>
            <w:tcW w:w="795" w:type="dxa"/>
            <w:tcBorders>
              <w:top w:val="nil"/>
              <w:left w:val="single" w:sz="4" w:space="0" w:color="auto"/>
              <w:bottom w:val="single" w:sz="4" w:space="0" w:color="auto"/>
              <w:right w:val="single" w:sz="4" w:space="0" w:color="auto"/>
            </w:tcBorders>
            <w:shd w:val="clear" w:color="auto" w:fill="auto"/>
          </w:tcPr>
          <w:p w14:paraId="3BE4CC48"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R0100/</w:t>
            </w:r>
          </w:p>
          <w:p w14:paraId="36D3C61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37DB86D" w14:textId="5BE99978"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w:t>
            </w:r>
          </w:p>
        </w:tc>
        <w:tc>
          <w:tcPr>
            <w:tcW w:w="2830" w:type="dxa"/>
            <w:tcBorders>
              <w:top w:val="nil"/>
              <w:left w:val="nil"/>
              <w:bottom w:val="single" w:sz="4" w:space="0" w:color="auto"/>
              <w:right w:val="single" w:sz="4" w:space="0" w:color="auto"/>
            </w:tcBorders>
            <w:shd w:val="clear" w:color="auto" w:fill="auto"/>
            <w:hideMark/>
          </w:tcPr>
          <w:p w14:paraId="1919186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72C8C821" w14:textId="4F8B30B2" w:rsidR="00BC1296" w:rsidRPr="000813D8" w:rsidRDefault="00BC1296"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life insurance obligations. For these purposes, technical provisions </w:t>
            </w:r>
            <w:r w:rsidR="006530CE" w:rsidRPr="000813D8">
              <w:rPr>
                <w:rFonts w:ascii="Times New Roman" w:eastAsia="Times New Roman" w:hAnsi="Times New Roman" w:cs="Times New Roman"/>
                <w:sz w:val="20"/>
                <w:szCs w:val="20"/>
                <w:lang w:val="en-GB" w:eastAsia="es-ES"/>
              </w:rPr>
              <w:t xml:space="preserve">shall </w:t>
            </w:r>
            <w:r w:rsidRPr="000813D8">
              <w:rPr>
                <w:rFonts w:ascii="Times New Roman" w:eastAsia="Times New Roman" w:hAnsi="Times New Roman" w:cs="Times New Roman"/>
                <w:sz w:val="20"/>
                <w:szCs w:val="20"/>
                <w:lang w:val="en-GB" w:eastAsia="es-ES"/>
              </w:rPr>
              <w:t xml:space="preserve">not include the risk margin, and </w:t>
            </w:r>
            <w:r w:rsidR="006530CE" w:rsidRPr="000813D8">
              <w:rPr>
                <w:rFonts w:ascii="Times New Roman" w:eastAsia="Times New Roman" w:hAnsi="Times New Roman" w:cs="Times New Roman"/>
                <w:sz w:val="20"/>
                <w:szCs w:val="20"/>
                <w:lang w:val="en-GB" w:eastAsia="es-ES"/>
              </w:rPr>
              <w:t xml:space="preserve">shall </w:t>
            </w:r>
            <w:r w:rsidRPr="000813D8">
              <w:rPr>
                <w:rFonts w:ascii="Times New Roman" w:eastAsia="Times New Roman" w:hAnsi="Times New Roman" w:cs="Times New Roman"/>
                <w:sz w:val="20"/>
                <w:szCs w:val="20"/>
                <w:lang w:val="en-GB" w:eastAsia="es-ES"/>
              </w:rPr>
              <w:t>be without deduction of recoverables from reinsurance contracts and special purpose vehicles.</w:t>
            </w:r>
          </w:p>
        </w:tc>
      </w:tr>
      <w:tr w:rsidR="00BC1296" w:rsidRPr="000813D8" w14:paraId="45681314" w14:textId="77777777" w:rsidTr="000813D8">
        <w:trPr>
          <w:trHeight w:val="1400"/>
        </w:trPr>
        <w:tc>
          <w:tcPr>
            <w:tcW w:w="795" w:type="dxa"/>
            <w:tcBorders>
              <w:top w:val="nil"/>
              <w:left w:val="single" w:sz="4" w:space="0" w:color="auto"/>
              <w:bottom w:val="single" w:sz="4" w:space="0" w:color="auto"/>
              <w:right w:val="single" w:sz="4" w:space="0" w:color="auto"/>
            </w:tcBorders>
            <w:shd w:val="clear" w:color="auto" w:fill="auto"/>
          </w:tcPr>
          <w:p w14:paraId="2FC2726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lastRenderedPageBreak/>
              <w:t>R0110/</w:t>
            </w:r>
          </w:p>
          <w:p w14:paraId="1164B9E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1AB9270" w14:textId="156AA1F4"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(A2)</w:t>
            </w:r>
          </w:p>
        </w:tc>
        <w:tc>
          <w:tcPr>
            <w:tcW w:w="2830" w:type="dxa"/>
            <w:tcBorders>
              <w:top w:val="nil"/>
              <w:left w:val="nil"/>
              <w:bottom w:val="single" w:sz="4" w:space="0" w:color="auto"/>
              <w:right w:val="single" w:sz="4" w:space="0" w:color="auto"/>
            </w:tcBorders>
            <w:shd w:val="clear" w:color="auto" w:fill="auto"/>
            <w:hideMark/>
          </w:tcPr>
          <w:p w14:paraId="3E1DB54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Life gross technical provisions unit-linked (excluding risk margin)</w:t>
            </w:r>
          </w:p>
        </w:tc>
        <w:tc>
          <w:tcPr>
            <w:tcW w:w="5402" w:type="dxa"/>
            <w:tcBorders>
              <w:top w:val="nil"/>
              <w:left w:val="nil"/>
              <w:bottom w:val="single" w:sz="4" w:space="0" w:color="auto"/>
              <w:right w:val="single" w:sz="4" w:space="0" w:color="auto"/>
            </w:tcBorders>
            <w:shd w:val="clear" w:color="auto" w:fill="auto"/>
            <w:hideMark/>
          </w:tcPr>
          <w:p w14:paraId="14C0D996" w14:textId="5E129948"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life insurance obligations where the investment risk is borne by the policyholders. For these purposes, technical provisions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not include the risk margin, and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be without deduction of recoverables from reinsurance contracts and special purpose vehicles.</w:t>
            </w:r>
          </w:p>
        </w:tc>
      </w:tr>
      <w:tr w:rsidR="00BC1296" w:rsidRPr="000813D8" w14:paraId="7EAA33AB" w14:textId="77777777" w:rsidTr="000813D8">
        <w:trPr>
          <w:trHeight w:val="1123"/>
        </w:trPr>
        <w:tc>
          <w:tcPr>
            <w:tcW w:w="795" w:type="dxa"/>
            <w:tcBorders>
              <w:top w:val="nil"/>
              <w:left w:val="single" w:sz="4" w:space="0" w:color="auto"/>
              <w:bottom w:val="single" w:sz="4" w:space="0" w:color="auto"/>
              <w:right w:val="single" w:sz="4" w:space="0" w:color="auto"/>
            </w:tcBorders>
            <w:shd w:val="clear" w:color="auto" w:fill="auto"/>
          </w:tcPr>
          <w:p w14:paraId="4ADAE81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R0120/</w:t>
            </w:r>
          </w:p>
          <w:p w14:paraId="3C847795"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B06660A" w14:textId="155C4F8E"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(A3)</w:t>
            </w:r>
          </w:p>
        </w:tc>
        <w:tc>
          <w:tcPr>
            <w:tcW w:w="2830" w:type="dxa"/>
            <w:tcBorders>
              <w:top w:val="nil"/>
              <w:left w:val="nil"/>
              <w:bottom w:val="single" w:sz="4" w:space="0" w:color="auto"/>
              <w:right w:val="single" w:sz="4" w:space="0" w:color="auto"/>
            </w:tcBorders>
            <w:shd w:val="clear" w:color="auto" w:fill="auto"/>
            <w:hideMark/>
          </w:tcPr>
          <w:p w14:paraId="4F85638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Non-life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4B47057C" w14:textId="373C15C3"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technical provisions for non-life insurance obligations. For these purposes, technical provisions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not include the risk margin, and </w:t>
            </w:r>
            <w:r w:rsidR="006530CE" w:rsidRPr="000813D8">
              <w:rPr>
                <w:rFonts w:ascii="Times New Roman" w:eastAsia="Times New Roman" w:hAnsi="Times New Roman" w:cs="Times New Roman"/>
                <w:sz w:val="20"/>
                <w:szCs w:val="20"/>
                <w:lang w:val="en-GB" w:eastAsia="es-ES"/>
              </w:rPr>
              <w:t>shall</w:t>
            </w:r>
            <w:r w:rsidRPr="000813D8">
              <w:rPr>
                <w:rFonts w:ascii="Times New Roman" w:eastAsia="Times New Roman" w:hAnsi="Times New Roman" w:cs="Times New Roman"/>
                <w:sz w:val="20"/>
                <w:szCs w:val="20"/>
                <w:lang w:val="en-GB" w:eastAsia="es-ES"/>
              </w:rPr>
              <w:t xml:space="preserve"> be without deduction of recoverables from reinsurance contracts and special purpose vehicles. </w:t>
            </w:r>
          </w:p>
        </w:tc>
      </w:tr>
      <w:tr w:rsidR="00BC1296" w:rsidRPr="000813D8" w14:paraId="1BB5339C" w14:textId="77777777" w:rsidTr="000813D8">
        <w:trPr>
          <w:trHeight w:val="841"/>
        </w:trPr>
        <w:tc>
          <w:tcPr>
            <w:tcW w:w="795" w:type="dxa"/>
            <w:tcBorders>
              <w:top w:val="nil"/>
              <w:left w:val="single" w:sz="4" w:space="0" w:color="auto"/>
              <w:bottom w:val="single" w:sz="4" w:space="0" w:color="auto"/>
              <w:right w:val="single" w:sz="4" w:space="0" w:color="auto"/>
            </w:tcBorders>
            <w:shd w:val="clear" w:color="auto" w:fill="auto"/>
          </w:tcPr>
          <w:p w14:paraId="5D32E10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R0130/</w:t>
            </w:r>
          </w:p>
          <w:p w14:paraId="765234D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03EEA1DC" w14:textId="2B88DC9F"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(A4)</w:t>
            </w:r>
          </w:p>
        </w:tc>
        <w:tc>
          <w:tcPr>
            <w:tcW w:w="2830" w:type="dxa"/>
            <w:tcBorders>
              <w:top w:val="nil"/>
              <w:left w:val="nil"/>
              <w:bottom w:val="single" w:sz="4" w:space="0" w:color="auto"/>
              <w:right w:val="single" w:sz="4" w:space="0" w:color="auto"/>
            </w:tcBorders>
            <w:shd w:val="clear" w:color="auto" w:fill="auto"/>
            <w:hideMark/>
          </w:tcPr>
          <w:p w14:paraId="74C414C3"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Capital requirement for operational risk based on technical provisions </w:t>
            </w:r>
          </w:p>
        </w:tc>
        <w:tc>
          <w:tcPr>
            <w:tcW w:w="5402" w:type="dxa"/>
            <w:tcBorders>
              <w:top w:val="nil"/>
              <w:left w:val="nil"/>
              <w:bottom w:val="single" w:sz="4" w:space="0" w:color="auto"/>
              <w:right w:val="single" w:sz="4" w:space="0" w:color="auto"/>
            </w:tcBorders>
            <w:shd w:val="clear" w:color="000000" w:fill="FFFFFF"/>
            <w:hideMark/>
          </w:tcPr>
          <w:p w14:paraId="215D849D" w14:textId="104D1192"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 based on technical provisions</w:t>
            </w:r>
            <w:r w:rsidRPr="000813D8">
              <w:rPr>
                <w:rFonts w:ascii="Times New Roman" w:eastAsia="Times New Roman" w:hAnsi="Times New Roman" w:cs="Times New Roman"/>
                <w:sz w:val="20"/>
                <w:szCs w:val="20"/>
                <w:lang w:val="en-GB" w:eastAsia="es-ES"/>
              </w:rPr>
              <w:br/>
            </w:r>
          </w:p>
        </w:tc>
      </w:tr>
      <w:tr w:rsidR="00BC1296" w:rsidRPr="000813D8" w14:paraId="55E10D8A" w14:textId="77777777" w:rsidTr="000813D8">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67DDE94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R0200/</w:t>
            </w:r>
          </w:p>
          <w:p w14:paraId="1736545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74BC9F2" w14:textId="51DD8C2E"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(A5)</w:t>
            </w:r>
          </w:p>
        </w:tc>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418F31B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Earned life gross premiums (previous 12 months)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14:paraId="2D73FDE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life insurance obligations, without deducting premium ceded to reinsurance</w:t>
            </w:r>
          </w:p>
        </w:tc>
      </w:tr>
      <w:tr w:rsidR="00BC1296" w:rsidRPr="000813D8" w14:paraId="6B0EFF5E" w14:textId="77777777" w:rsidTr="000813D8">
        <w:trPr>
          <w:trHeight w:val="976"/>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B73971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R0210/</w:t>
            </w:r>
          </w:p>
          <w:p w14:paraId="05071EA4"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C7722F8" w14:textId="58B29803"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(A6)</w:t>
            </w:r>
          </w:p>
        </w:tc>
        <w:tc>
          <w:tcPr>
            <w:tcW w:w="2830" w:type="dxa"/>
            <w:tcBorders>
              <w:top w:val="single" w:sz="4" w:space="0" w:color="auto"/>
              <w:left w:val="nil"/>
              <w:bottom w:val="single" w:sz="4" w:space="0" w:color="auto"/>
              <w:right w:val="single" w:sz="4" w:space="0" w:color="auto"/>
            </w:tcBorders>
            <w:shd w:val="clear" w:color="auto" w:fill="auto"/>
            <w:hideMark/>
          </w:tcPr>
          <w:p w14:paraId="61855BF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unit-linked  (previous 12 months)</w:t>
            </w:r>
          </w:p>
        </w:tc>
        <w:tc>
          <w:tcPr>
            <w:tcW w:w="5402" w:type="dxa"/>
            <w:tcBorders>
              <w:top w:val="single" w:sz="4" w:space="0" w:color="auto"/>
              <w:left w:val="nil"/>
              <w:bottom w:val="single" w:sz="4" w:space="0" w:color="auto"/>
              <w:right w:val="single" w:sz="4" w:space="0" w:color="auto"/>
            </w:tcBorders>
            <w:shd w:val="clear" w:color="auto" w:fill="auto"/>
            <w:hideMark/>
          </w:tcPr>
          <w:p w14:paraId="5426AED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life insurance obligations where the investment risk is borne by the policyholders without deducting premium ceded to reinsurance</w:t>
            </w:r>
          </w:p>
        </w:tc>
      </w:tr>
      <w:tr w:rsidR="00BC1296" w:rsidRPr="000813D8" w14:paraId="7715D7B9" w14:textId="77777777" w:rsidTr="000813D8">
        <w:trPr>
          <w:trHeight w:val="930"/>
        </w:trPr>
        <w:tc>
          <w:tcPr>
            <w:tcW w:w="795" w:type="dxa"/>
            <w:tcBorders>
              <w:top w:val="nil"/>
              <w:left w:val="single" w:sz="4" w:space="0" w:color="auto"/>
              <w:bottom w:val="single" w:sz="4" w:space="0" w:color="auto"/>
              <w:right w:val="single" w:sz="4" w:space="0" w:color="auto"/>
            </w:tcBorders>
            <w:shd w:val="clear" w:color="auto" w:fill="auto"/>
          </w:tcPr>
          <w:p w14:paraId="580B486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R0220/</w:t>
            </w:r>
          </w:p>
          <w:p w14:paraId="6AA211B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3E46371" w14:textId="2427CC88"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(A7)</w:t>
            </w:r>
          </w:p>
        </w:tc>
        <w:tc>
          <w:tcPr>
            <w:tcW w:w="2830" w:type="dxa"/>
            <w:tcBorders>
              <w:top w:val="nil"/>
              <w:left w:val="nil"/>
              <w:bottom w:val="single" w:sz="4" w:space="0" w:color="auto"/>
              <w:right w:val="single" w:sz="4" w:space="0" w:color="auto"/>
            </w:tcBorders>
            <w:shd w:val="clear" w:color="auto" w:fill="auto"/>
            <w:hideMark/>
          </w:tcPr>
          <w:p w14:paraId="2BC7B45A"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Earned non-life gross premiums  (previous 12 months) </w:t>
            </w:r>
          </w:p>
        </w:tc>
        <w:tc>
          <w:tcPr>
            <w:tcW w:w="5402" w:type="dxa"/>
            <w:tcBorders>
              <w:top w:val="nil"/>
              <w:left w:val="nil"/>
              <w:bottom w:val="single" w:sz="4" w:space="0" w:color="auto"/>
              <w:right w:val="single" w:sz="4" w:space="0" w:color="auto"/>
            </w:tcBorders>
            <w:shd w:val="clear" w:color="auto" w:fill="auto"/>
            <w:hideMark/>
          </w:tcPr>
          <w:p w14:paraId="275EB36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previous 12 months for non-life insurance obligations, without deducting premiums ceded to reinsurance</w:t>
            </w:r>
          </w:p>
        </w:tc>
      </w:tr>
      <w:tr w:rsidR="00BC1296" w:rsidRPr="000813D8" w14:paraId="383644B0" w14:textId="77777777" w:rsidTr="000813D8">
        <w:trPr>
          <w:trHeight w:val="975"/>
        </w:trPr>
        <w:tc>
          <w:tcPr>
            <w:tcW w:w="795" w:type="dxa"/>
            <w:tcBorders>
              <w:top w:val="nil"/>
              <w:left w:val="single" w:sz="4" w:space="0" w:color="auto"/>
              <w:bottom w:val="single" w:sz="4" w:space="0" w:color="auto"/>
              <w:right w:val="single" w:sz="4" w:space="0" w:color="auto"/>
            </w:tcBorders>
            <w:shd w:val="clear" w:color="auto" w:fill="auto"/>
          </w:tcPr>
          <w:p w14:paraId="0E5B252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R0230/</w:t>
            </w:r>
          </w:p>
          <w:p w14:paraId="126EB52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9AD8B3B" w14:textId="0798D83D"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(A8)</w:t>
            </w:r>
          </w:p>
        </w:tc>
        <w:tc>
          <w:tcPr>
            <w:tcW w:w="2830" w:type="dxa"/>
            <w:tcBorders>
              <w:top w:val="nil"/>
              <w:left w:val="nil"/>
              <w:bottom w:val="single" w:sz="4" w:space="0" w:color="auto"/>
              <w:right w:val="single" w:sz="4" w:space="0" w:color="auto"/>
            </w:tcBorders>
            <w:shd w:val="clear" w:color="auto" w:fill="auto"/>
            <w:hideMark/>
          </w:tcPr>
          <w:p w14:paraId="71C34181"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AB4E15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life insurance obligations, without deducting premium ceded to reinsurance</w:t>
            </w:r>
          </w:p>
        </w:tc>
      </w:tr>
      <w:tr w:rsidR="00BC1296" w:rsidRPr="000813D8" w14:paraId="5053A5F3" w14:textId="77777777" w:rsidTr="000813D8">
        <w:trPr>
          <w:trHeight w:val="1045"/>
        </w:trPr>
        <w:tc>
          <w:tcPr>
            <w:tcW w:w="795" w:type="dxa"/>
            <w:tcBorders>
              <w:top w:val="nil"/>
              <w:left w:val="single" w:sz="4" w:space="0" w:color="auto"/>
              <w:bottom w:val="single" w:sz="4" w:space="0" w:color="auto"/>
              <w:right w:val="single" w:sz="4" w:space="0" w:color="auto"/>
            </w:tcBorders>
            <w:shd w:val="clear" w:color="auto" w:fill="auto"/>
          </w:tcPr>
          <w:p w14:paraId="395C60B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R0240/</w:t>
            </w:r>
          </w:p>
          <w:p w14:paraId="7FE0BF38"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27F72A4B" w14:textId="6C14BE54"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(A9)</w:t>
            </w:r>
          </w:p>
        </w:tc>
        <w:tc>
          <w:tcPr>
            <w:tcW w:w="2830" w:type="dxa"/>
            <w:tcBorders>
              <w:top w:val="nil"/>
              <w:left w:val="nil"/>
              <w:bottom w:val="single" w:sz="4" w:space="0" w:color="auto"/>
              <w:right w:val="single" w:sz="4" w:space="0" w:color="auto"/>
            </w:tcBorders>
            <w:shd w:val="clear" w:color="auto" w:fill="auto"/>
            <w:hideMark/>
          </w:tcPr>
          <w:p w14:paraId="501E429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life gross premiums unit-linked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33EE197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life insurance obligations where the investment risk is borne by the policy holders without deducting premium ceded to reinsurance.</w:t>
            </w:r>
          </w:p>
        </w:tc>
      </w:tr>
      <w:tr w:rsidR="00BC1296" w:rsidRPr="000813D8" w14:paraId="02140FEA" w14:textId="77777777" w:rsidTr="000813D8">
        <w:trPr>
          <w:trHeight w:val="846"/>
        </w:trPr>
        <w:tc>
          <w:tcPr>
            <w:tcW w:w="795" w:type="dxa"/>
            <w:tcBorders>
              <w:top w:val="nil"/>
              <w:left w:val="single" w:sz="4" w:space="0" w:color="auto"/>
              <w:bottom w:val="single" w:sz="4" w:space="0" w:color="auto"/>
              <w:right w:val="single" w:sz="4" w:space="0" w:color="auto"/>
            </w:tcBorders>
            <w:shd w:val="clear" w:color="auto" w:fill="auto"/>
          </w:tcPr>
          <w:p w14:paraId="383680F6"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R0250/</w:t>
            </w:r>
          </w:p>
          <w:p w14:paraId="582D567A"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1DFE2E71" w14:textId="5E5B7BCE"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(A10)</w:t>
            </w:r>
          </w:p>
        </w:tc>
        <w:tc>
          <w:tcPr>
            <w:tcW w:w="2830" w:type="dxa"/>
            <w:tcBorders>
              <w:top w:val="nil"/>
              <w:left w:val="nil"/>
              <w:bottom w:val="single" w:sz="4" w:space="0" w:color="auto"/>
              <w:right w:val="single" w:sz="4" w:space="0" w:color="auto"/>
            </w:tcBorders>
            <w:shd w:val="clear" w:color="auto" w:fill="auto"/>
            <w:hideMark/>
          </w:tcPr>
          <w:p w14:paraId="3B486D0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Earned non-life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48CA14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Premium earned during the 12 months prior to the previous 12 months for non-life insurance obligations, without deducting premiums ceded to reinsurance</w:t>
            </w:r>
          </w:p>
        </w:tc>
      </w:tr>
      <w:tr w:rsidR="00BC1296" w:rsidRPr="000813D8" w14:paraId="691D7C2E" w14:textId="77777777" w:rsidTr="000813D8">
        <w:trPr>
          <w:trHeight w:val="855"/>
        </w:trPr>
        <w:tc>
          <w:tcPr>
            <w:tcW w:w="795" w:type="dxa"/>
            <w:tcBorders>
              <w:top w:val="nil"/>
              <w:left w:val="single" w:sz="4" w:space="0" w:color="auto"/>
              <w:bottom w:val="single" w:sz="4" w:space="0" w:color="auto"/>
              <w:right w:val="single" w:sz="4" w:space="0" w:color="auto"/>
            </w:tcBorders>
            <w:shd w:val="clear" w:color="auto" w:fill="auto"/>
          </w:tcPr>
          <w:p w14:paraId="36896905"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R0260/</w:t>
            </w:r>
          </w:p>
          <w:p w14:paraId="0A7FEA0F"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08EC15A" w14:textId="68430482"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(A11)</w:t>
            </w:r>
          </w:p>
        </w:tc>
        <w:tc>
          <w:tcPr>
            <w:tcW w:w="2830" w:type="dxa"/>
            <w:tcBorders>
              <w:top w:val="nil"/>
              <w:left w:val="nil"/>
              <w:bottom w:val="single" w:sz="4" w:space="0" w:color="auto"/>
              <w:right w:val="single" w:sz="4" w:space="0" w:color="auto"/>
            </w:tcBorders>
            <w:shd w:val="clear" w:color="auto" w:fill="auto"/>
            <w:hideMark/>
          </w:tcPr>
          <w:p w14:paraId="0F9C800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Capital requirement for operational risk based on earned premiums </w:t>
            </w:r>
          </w:p>
        </w:tc>
        <w:tc>
          <w:tcPr>
            <w:tcW w:w="5402" w:type="dxa"/>
            <w:tcBorders>
              <w:top w:val="nil"/>
              <w:left w:val="nil"/>
              <w:bottom w:val="single" w:sz="4" w:space="0" w:color="auto"/>
              <w:right w:val="single" w:sz="4" w:space="0" w:color="auto"/>
            </w:tcBorders>
            <w:shd w:val="clear" w:color="000000" w:fill="FFFFFF"/>
            <w:hideMark/>
          </w:tcPr>
          <w:p w14:paraId="01E92AD9"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risks based on earned premiums.</w:t>
            </w:r>
          </w:p>
        </w:tc>
      </w:tr>
      <w:tr w:rsidR="00BC1296" w:rsidRPr="000813D8" w14:paraId="07C3B63F" w14:textId="77777777" w:rsidTr="000813D8">
        <w:trPr>
          <w:trHeight w:val="802"/>
        </w:trPr>
        <w:tc>
          <w:tcPr>
            <w:tcW w:w="795" w:type="dxa"/>
            <w:tcBorders>
              <w:top w:val="nil"/>
              <w:left w:val="single" w:sz="4" w:space="0" w:color="auto"/>
              <w:bottom w:val="single" w:sz="4" w:space="0" w:color="auto"/>
              <w:right w:val="single" w:sz="4" w:space="0" w:color="auto"/>
            </w:tcBorders>
            <w:shd w:val="clear" w:color="auto" w:fill="auto"/>
          </w:tcPr>
          <w:p w14:paraId="3217562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R0300/</w:t>
            </w:r>
          </w:p>
          <w:p w14:paraId="45B8AAF4"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451A482" w14:textId="35635D5C"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(A12)</w:t>
            </w:r>
          </w:p>
        </w:tc>
        <w:tc>
          <w:tcPr>
            <w:tcW w:w="2830" w:type="dxa"/>
            <w:tcBorders>
              <w:top w:val="nil"/>
              <w:left w:val="nil"/>
              <w:bottom w:val="single" w:sz="4" w:space="0" w:color="auto"/>
              <w:right w:val="single" w:sz="4" w:space="0" w:color="auto"/>
            </w:tcBorders>
            <w:shd w:val="clear" w:color="auto" w:fill="auto"/>
            <w:hideMark/>
          </w:tcPr>
          <w:p w14:paraId="0B20F6D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Capital requirement for operational risk charge before capping</w:t>
            </w:r>
          </w:p>
        </w:tc>
        <w:tc>
          <w:tcPr>
            <w:tcW w:w="5402" w:type="dxa"/>
            <w:tcBorders>
              <w:top w:val="nil"/>
              <w:left w:val="nil"/>
              <w:bottom w:val="single" w:sz="4" w:space="0" w:color="auto"/>
              <w:right w:val="single" w:sz="4" w:space="0" w:color="auto"/>
            </w:tcBorders>
            <w:shd w:val="clear" w:color="000000" w:fill="FFFFFF"/>
            <w:hideMark/>
          </w:tcPr>
          <w:p w14:paraId="5A08341A" w14:textId="7A58B2FE"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capital requirement for operational risk before capping adjustment</w:t>
            </w:r>
          </w:p>
        </w:tc>
      </w:tr>
      <w:tr w:rsidR="00BC1296" w:rsidRPr="000813D8" w14:paraId="0DA0D1DC" w14:textId="77777777" w:rsidTr="007C6E32">
        <w:trPr>
          <w:trHeight w:val="772"/>
        </w:trPr>
        <w:tc>
          <w:tcPr>
            <w:tcW w:w="795" w:type="dxa"/>
            <w:tcBorders>
              <w:top w:val="nil"/>
              <w:left w:val="single" w:sz="4" w:space="0" w:color="auto"/>
              <w:bottom w:val="single" w:sz="4" w:space="0" w:color="auto"/>
              <w:right w:val="single" w:sz="4" w:space="0" w:color="auto"/>
            </w:tcBorders>
            <w:shd w:val="clear" w:color="auto" w:fill="auto"/>
          </w:tcPr>
          <w:p w14:paraId="1A0A4C88"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R0310/</w:t>
            </w:r>
          </w:p>
          <w:p w14:paraId="40016DF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1826B77A" w14:textId="5DDCE592" w:rsidR="006530CE" w:rsidRPr="000813D8" w:rsidRDefault="006530CE" w:rsidP="006530CE">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(A13)</w:t>
            </w:r>
          </w:p>
        </w:tc>
        <w:tc>
          <w:tcPr>
            <w:tcW w:w="2830" w:type="dxa"/>
            <w:tcBorders>
              <w:top w:val="nil"/>
              <w:left w:val="nil"/>
              <w:bottom w:val="single" w:sz="4" w:space="0" w:color="auto"/>
              <w:right w:val="single" w:sz="4" w:space="0" w:color="auto"/>
            </w:tcBorders>
            <w:shd w:val="clear" w:color="auto" w:fill="auto"/>
            <w:hideMark/>
          </w:tcPr>
          <w:p w14:paraId="20599465" w14:textId="37D7B276"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Cap based on Basic Solvency Capital Requirement </w:t>
            </w:r>
          </w:p>
        </w:tc>
        <w:tc>
          <w:tcPr>
            <w:tcW w:w="5402" w:type="dxa"/>
            <w:tcBorders>
              <w:top w:val="nil"/>
              <w:left w:val="nil"/>
              <w:bottom w:val="single" w:sz="4" w:space="0" w:color="auto"/>
              <w:right w:val="single" w:sz="4" w:space="0" w:color="auto"/>
            </w:tcBorders>
            <w:shd w:val="clear" w:color="000000" w:fill="FFFFFF"/>
            <w:hideMark/>
          </w:tcPr>
          <w:p w14:paraId="3B71FCC4" w14:textId="00BBAA4B" w:rsidR="00EA637A" w:rsidRPr="000813D8" w:rsidRDefault="00BC1296" w:rsidP="004E1752">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result of the </w:t>
            </w:r>
            <w:r w:rsidR="00EA637A" w:rsidRPr="000813D8">
              <w:rPr>
                <w:rFonts w:ascii="Times New Roman" w:eastAsia="Times New Roman" w:hAnsi="Times New Roman" w:cs="Times New Roman"/>
                <w:sz w:val="20"/>
                <w:szCs w:val="20"/>
                <w:lang w:val="en-GB" w:eastAsia="es-ES"/>
              </w:rPr>
              <w:t xml:space="preserve">cap </w:t>
            </w:r>
            <w:r w:rsidRPr="000813D8">
              <w:rPr>
                <w:rFonts w:ascii="Times New Roman" w:eastAsia="Times New Roman" w:hAnsi="Times New Roman" w:cs="Times New Roman"/>
                <w:sz w:val="20"/>
                <w:szCs w:val="20"/>
                <w:lang w:val="en-GB" w:eastAsia="es-ES"/>
              </w:rPr>
              <w:t>percentage applied to the Basic SCR</w:t>
            </w:r>
            <w:r w:rsidR="00EA637A" w:rsidRPr="000813D8">
              <w:rPr>
                <w:rFonts w:ascii="Times New Roman" w:eastAsia="Times New Roman" w:hAnsi="Times New Roman" w:cs="Times New Roman"/>
                <w:sz w:val="20"/>
                <w:szCs w:val="20"/>
                <w:lang w:val="en-GB" w:eastAsia="es-ES"/>
              </w:rPr>
              <w:t>.</w:t>
            </w:r>
          </w:p>
          <w:p w14:paraId="279EAEB3" w14:textId="23A6EBB8" w:rsidR="00BC1296" w:rsidRPr="000813D8" w:rsidRDefault="00BC1296" w:rsidP="007C6E32">
            <w:pPr>
              <w:spacing w:after="0" w:line="240" w:lineRule="auto"/>
              <w:rPr>
                <w:rFonts w:ascii="Times New Roman" w:eastAsia="Times New Roman" w:hAnsi="Times New Roman" w:cs="Times New Roman"/>
                <w:sz w:val="20"/>
                <w:szCs w:val="20"/>
                <w:lang w:val="en-GB" w:eastAsia="es-ES"/>
              </w:rPr>
            </w:pPr>
          </w:p>
        </w:tc>
      </w:tr>
      <w:tr w:rsidR="00BC1296" w:rsidRPr="000813D8" w14:paraId="1980A4D0" w14:textId="77777777" w:rsidTr="000813D8">
        <w:trPr>
          <w:trHeight w:val="953"/>
        </w:trPr>
        <w:tc>
          <w:tcPr>
            <w:tcW w:w="795" w:type="dxa"/>
            <w:tcBorders>
              <w:top w:val="nil"/>
              <w:left w:val="single" w:sz="4" w:space="0" w:color="auto"/>
              <w:bottom w:val="single" w:sz="4" w:space="0" w:color="auto"/>
              <w:right w:val="single" w:sz="4" w:space="0" w:color="auto"/>
            </w:tcBorders>
            <w:shd w:val="clear" w:color="auto" w:fill="auto"/>
          </w:tcPr>
          <w:p w14:paraId="21D6AE00"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R0320/</w:t>
            </w:r>
          </w:p>
          <w:p w14:paraId="785D1072"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43DDFC0F" w14:textId="254CD12A"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(A14)</w:t>
            </w:r>
          </w:p>
        </w:tc>
        <w:tc>
          <w:tcPr>
            <w:tcW w:w="2830" w:type="dxa"/>
            <w:tcBorders>
              <w:top w:val="nil"/>
              <w:left w:val="nil"/>
              <w:bottom w:val="single" w:sz="4" w:space="0" w:color="auto"/>
              <w:right w:val="single" w:sz="4" w:space="0" w:color="auto"/>
            </w:tcBorders>
            <w:shd w:val="clear" w:color="auto" w:fill="auto"/>
            <w:hideMark/>
          </w:tcPr>
          <w:p w14:paraId="361B9EE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Capital requirement for operational risk charge after capping</w:t>
            </w:r>
          </w:p>
        </w:tc>
        <w:tc>
          <w:tcPr>
            <w:tcW w:w="5402" w:type="dxa"/>
            <w:tcBorders>
              <w:top w:val="nil"/>
              <w:left w:val="nil"/>
              <w:bottom w:val="single" w:sz="4" w:space="0" w:color="auto"/>
              <w:right w:val="single" w:sz="4" w:space="0" w:color="auto"/>
            </w:tcBorders>
            <w:shd w:val="clear" w:color="000000" w:fill="FFFFFF"/>
            <w:hideMark/>
          </w:tcPr>
          <w:p w14:paraId="6165CD44" w14:textId="69CB87DC"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capital requirement for operational risk after capping adjustment. </w:t>
            </w:r>
            <w:r w:rsidRPr="000813D8">
              <w:rPr>
                <w:rFonts w:ascii="Times New Roman" w:eastAsia="Times New Roman" w:hAnsi="Times New Roman" w:cs="Times New Roman"/>
                <w:sz w:val="20"/>
                <w:szCs w:val="20"/>
                <w:lang w:val="en-GB" w:eastAsia="es-ES"/>
              </w:rPr>
              <w:br/>
            </w:r>
          </w:p>
        </w:tc>
      </w:tr>
      <w:tr w:rsidR="00BC1296" w:rsidRPr="000813D8" w14:paraId="2AC1659A" w14:textId="77777777" w:rsidTr="000813D8">
        <w:trPr>
          <w:trHeight w:val="796"/>
        </w:trPr>
        <w:tc>
          <w:tcPr>
            <w:tcW w:w="795" w:type="dxa"/>
            <w:tcBorders>
              <w:top w:val="nil"/>
              <w:left w:val="single" w:sz="4" w:space="0" w:color="auto"/>
              <w:bottom w:val="single" w:sz="4" w:space="0" w:color="auto"/>
              <w:right w:val="single" w:sz="4" w:space="0" w:color="auto"/>
            </w:tcBorders>
            <w:shd w:val="clear" w:color="auto" w:fill="auto"/>
          </w:tcPr>
          <w:p w14:paraId="5AAE1B77"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R0330/</w:t>
            </w:r>
          </w:p>
          <w:p w14:paraId="1760626E"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64607F6B" w14:textId="6CB28F0B"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(A15)</w:t>
            </w:r>
          </w:p>
        </w:tc>
        <w:tc>
          <w:tcPr>
            <w:tcW w:w="2830" w:type="dxa"/>
            <w:tcBorders>
              <w:top w:val="nil"/>
              <w:left w:val="nil"/>
              <w:bottom w:val="single" w:sz="4" w:space="0" w:color="auto"/>
              <w:right w:val="single" w:sz="4" w:space="0" w:color="auto"/>
            </w:tcBorders>
            <w:shd w:val="clear" w:color="auto" w:fill="auto"/>
            <w:hideMark/>
          </w:tcPr>
          <w:p w14:paraId="650507E2"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Expenses incurred in respect of unit linked business (previous 12 months)</w:t>
            </w:r>
          </w:p>
        </w:tc>
        <w:tc>
          <w:tcPr>
            <w:tcW w:w="5402" w:type="dxa"/>
            <w:tcBorders>
              <w:top w:val="nil"/>
              <w:left w:val="nil"/>
              <w:bottom w:val="single" w:sz="4" w:space="0" w:color="auto"/>
              <w:right w:val="single" w:sz="4" w:space="0" w:color="auto"/>
            </w:tcBorders>
            <w:shd w:val="clear" w:color="000000" w:fill="FFFFFF"/>
            <w:hideMark/>
          </w:tcPr>
          <w:p w14:paraId="0D0C450B"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This is the amount of expenses incurred in the previous 12 months in respect of life insurance where the investment risk is borne by the policyholders.</w:t>
            </w:r>
          </w:p>
        </w:tc>
      </w:tr>
      <w:tr w:rsidR="00BC1296" w:rsidRPr="000813D8" w14:paraId="7D88C03B" w14:textId="77777777" w:rsidTr="00F37254">
        <w:trPr>
          <w:trHeight w:val="851"/>
        </w:trPr>
        <w:tc>
          <w:tcPr>
            <w:tcW w:w="795" w:type="dxa"/>
            <w:tcBorders>
              <w:top w:val="nil"/>
              <w:left w:val="single" w:sz="4" w:space="0" w:color="auto"/>
              <w:bottom w:val="single" w:sz="4" w:space="0" w:color="auto"/>
              <w:right w:val="single" w:sz="4" w:space="0" w:color="auto"/>
            </w:tcBorders>
            <w:shd w:val="clear" w:color="auto" w:fill="auto"/>
          </w:tcPr>
          <w:p w14:paraId="00B297FD"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R0340/</w:t>
            </w:r>
          </w:p>
          <w:p w14:paraId="4235D89C" w14:textId="77777777" w:rsidR="00BC1296" w:rsidRPr="000813D8" w:rsidRDefault="00BC1296"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C0020</w:t>
            </w:r>
          </w:p>
          <w:p w14:paraId="5E7D7AC8" w14:textId="19269634" w:rsidR="006530CE" w:rsidRPr="000813D8" w:rsidRDefault="006530CE" w:rsidP="008A4929">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(A16)</w:t>
            </w:r>
          </w:p>
        </w:tc>
        <w:tc>
          <w:tcPr>
            <w:tcW w:w="2830" w:type="dxa"/>
            <w:tcBorders>
              <w:top w:val="nil"/>
              <w:left w:val="nil"/>
              <w:bottom w:val="single" w:sz="4" w:space="0" w:color="auto"/>
              <w:right w:val="single" w:sz="4" w:space="0" w:color="auto"/>
            </w:tcBorders>
            <w:shd w:val="clear" w:color="auto" w:fill="auto"/>
            <w:hideMark/>
          </w:tcPr>
          <w:p w14:paraId="0EDC3B81" w14:textId="4027EBE6" w:rsidR="00BC1296"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Total capital requirement for operational risk</w:t>
            </w:r>
          </w:p>
        </w:tc>
        <w:tc>
          <w:tcPr>
            <w:tcW w:w="5402" w:type="dxa"/>
            <w:tcBorders>
              <w:top w:val="nil"/>
              <w:left w:val="nil"/>
              <w:bottom w:val="single" w:sz="4" w:space="0" w:color="auto"/>
              <w:right w:val="single" w:sz="4" w:space="0" w:color="auto"/>
            </w:tcBorders>
            <w:shd w:val="clear" w:color="000000" w:fill="FFFFFF"/>
            <w:hideMark/>
          </w:tcPr>
          <w:p w14:paraId="146F4E06" w14:textId="56919C63" w:rsidR="00EA637A" w:rsidRPr="000813D8" w:rsidRDefault="00BC1296">
            <w:pPr>
              <w:spacing w:after="0" w:line="240" w:lineRule="auto"/>
              <w:rPr>
                <w:rFonts w:ascii="Times New Roman" w:eastAsia="Times New Roman" w:hAnsi="Times New Roman" w:cs="Times New Roman"/>
                <w:sz w:val="20"/>
                <w:szCs w:val="20"/>
                <w:lang w:val="en-GB" w:eastAsia="es-ES"/>
              </w:rPr>
            </w:pPr>
            <w:r w:rsidRPr="000813D8">
              <w:rPr>
                <w:rFonts w:ascii="Times New Roman" w:eastAsia="Times New Roman" w:hAnsi="Times New Roman" w:cs="Times New Roman"/>
                <w:sz w:val="20"/>
                <w:szCs w:val="20"/>
                <w:lang w:val="en-GB" w:eastAsia="es-ES"/>
              </w:rPr>
              <w:t xml:space="preserve">This is the capital charge for operational risk. </w:t>
            </w:r>
            <w:r w:rsidRPr="000813D8">
              <w:rPr>
                <w:rFonts w:ascii="Times New Roman" w:eastAsia="Times New Roman" w:hAnsi="Times New Roman" w:cs="Times New Roman"/>
                <w:sz w:val="20"/>
                <w:szCs w:val="20"/>
                <w:lang w:val="en-GB" w:eastAsia="es-ES"/>
              </w:rPr>
              <w:br/>
            </w:r>
          </w:p>
          <w:p w14:paraId="31E37192" w14:textId="02C5C66E" w:rsidR="00BC1296" w:rsidRPr="000813D8" w:rsidRDefault="00BC1296" w:rsidP="00F37254">
            <w:pPr>
              <w:spacing w:after="0" w:line="240" w:lineRule="auto"/>
              <w:rPr>
                <w:rFonts w:ascii="Times New Roman" w:eastAsia="Times New Roman" w:hAnsi="Times New Roman" w:cs="Times New Roman"/>
                <w:sz w:val="20"/>
                <w:szCs w:val="20"/>
                <w:lang w:val="en-GB" w:eastAsia="es-ES"/>
              </w:rPr>
            </w:pPr>
          </w:p>
        </w:tc>
      </w:tr>
    </w:tbl>
    <w:p w14:paraId="0243A19B" w14:textId="77777777" w:rsidR="00641969" w:rsidRPr="000813D8" w:rsidRDefault="00641969">
      <w:pPr>
        <w:rPr>
          <w:rFonts w:ascii="Times New Roman" w:hAnsi="Times New Roman" w:cs="Times New Roman"/>
          <w:sz w:val="20"/>
          <w:szCs w:val="20"/>
          <w:lang w:val="en-GB"/>
        </w:rPr>
      </w:pPr>
    </w:p>
    <w:sectPr w:rsidR="00641969" w:rsidRPr="000813D8">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DD093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3183E"/>
    <w:multiLevelType w:val="hybridMultilevel"/>
    <w:tmpl w:val="7A2672A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D66AAF"/>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F6594"/>
    <w:rsid w:val="000634DE"/>
    <w:rsid w:val="000813D8"/>
    <w:rsid w:val="00087F30"/>
    <w:rsid w:val="00104E8C"/>
    <w:rsid w:val="001117F6"/>
    <w:rsid w:val="00182C2E"/>
    <w:rsid w:val="002328CF"/>
    <w:rsid w:val="002740BF"/>
    <w:rsid w:val="002D64DC"/>
    <w:rsid w:val="00302776"/>
    <w:rsid w:val="003D3975"/>
    <w:rsid w:val="00432B66"/>
    <w:rsid w:val="00434F14"/>
    <w:rsid w:val="00471371"/>
    <w:rsid w:val="004E1752"/>
    <w:rsid w:val="004E4BAA"/>
    <w:rsid w:val="00641969"/>
    <w:rsid w:val="006530CE"/>
    <w:rsid w:val="00663BEB"/>
    <w:rsid w:val="006F6594"/>
    <w:rsid w:val="007A2764"/>
    <w:rsid w:val="007B67D2"/>
    <w:rsid w:val="007C6E32"/>
    <w:rsid w:val="00812151"/>
    <w:rsid w:val="00827203"/>
    <w:rsid w:val="00830360"/>
    <w:rsid w:val="0088590E"/>
    <w:rsid w:val="008A1C6E"/>
    <w:rsid w:val="008A4929"/>
    <w:rsid w:val="00935FF5"/>
    <w:rsid w:val="00941498"/>
    <w:rsid w:val="009F4C8D"/>
    <w:rsid w:val="009F51ED"/>
    <w:rsid w:val="00A85FF9"/>
    <w:rsid w:val="00A933AF"/>
    <w:rsid w:val="00BA1518"/>
    <w:rsid w:val="00BC1296"/>
    <w:rsid w:val="00BD7701"/>
    <w:rsid w:val="00E90DCC"/>
    <w:rsid w:val="00EA276F"/>
    <w:rsid w:val="00EA637A"/>
    <w:rsid w:val="00F251C4"/>
    <w:rsid w:val="00F37254"/>
    <w:rsid w:val="00FF13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 w:type="paragraph" w:styleId="ListParagraph">
    <w:name w:val="List Paragraph"/>
    <w:basedOn w:val="Normal"/>
    <w:uiPriority w:val="34"/>
    <w:qFormat/>
    <w:rsid w:val="00BD7701"/>
    <w:pPr>
      <w:spacing w:line="254"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49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929"/>
    <w:rPr>
      <w:rFonts w:ascii="Segoe UI" w:hAnsi="Segoe UI" w:cs="Segoe UI"/>
      <w:sz w:val="18"/>
      <w:szCs w:val="18"/>
    </w:rPr>
  </w:style>
  <w:style w:type="character" w:styleId="CommentReference">
    <w:name w:val="annotation reference"/>
    <w:basedOn w:val="DefaultParagraphFont"/>
    <w:uiPriority w:val="99"/>
    <w:semiHidden/>
    <w:unhideWhenUsed/>
    <w:rsid w:val="00827203"/>
    <w:rPr>
      <w:sz w:val="16"/>
      <w:szCs w:val="16"/>
    </w:rPr>
  </w:style>
  <w:style w:type="paragraph" w:styleId="CommentText">
    <w:name w:val="annotation text"/>
    <w:basedOn w:val="Normal"/>
    <w:link w:val="CommentTextChar"/>
    <w:uiPriority w:val="99"/>
    <w:semiHidden/>
    <w:unhideWhenUsed/>
    <w:rsid w:val="00827203"/>
    <w:pPr>
      <w:spacing w:line="240" w:lineRule="auto"/>
    </w:pPr>
    <w:rPr>
      <w:sz w:val="20"/>
      <w:szCs w:val="20"/>
    </w:rPr>
  </w:style>
  <w:style w:type="character" w:customStyle="1" w:styleId="CommentTextChar">
    <w:name w:val="Comment Text Char"/>
    <w:basedOn w:val="DefaultParagraphFont"/>
    <w:link w:val="CommentText"/>
    <w:uiPriority w:val="99"/>
    <w:semiHidden/>
    <w:rsid w:val="00827203"/>
    <w:rPr>
      <w:sz w:val="20"/>
      <w:szCs w:val="20"/>
    </w:rPr>
  </w:style>
  <w:style w:type="paragraph" w:styleId="CommentSubject">
    <w:name w:val="annotation subject"/>
    <w:basedOn w:val="CommentText"/>
    <w:next w:val="CommentText"/>
    <w:link w:val="CommentSubjectChar"/>
    <w:uiPriority w:val="99"/>
    <w:semiHidden/>
    <w:unhideWhenUsed/>
    <w:rsid w:val="00827203"/>
    <w:rPr>
      <w:b/>
      <w:bCs/>
    </w:rPr>
  </w:style>
  <w:style w:type="character" w:customStyle="1" w:styleId="CommentSubjectChar">
    <w:name w:val="Comment Subject Char"/>
    <w:basedOn w:val="CommentTextChar"/>
    <w:link w:val="CommentSubject"/>
    <w:uiPriority w:val="99"/>
    <w:semiHidden/>
    <w:rsid w:val="00827203"/>
    <w:rPr>
      <w:b/>
      <w:bCs/>
      <w:sz w:val="20"/>
      <w:szCs w:val="20"/>
    </w:rPr>
  </w:style>
  <w:style w:type="paragraph" w:styleId="ListParagraph">
    <w:name w:val="List Paragraph"/>
    <w:basedOn w:val="Normal"/>
    <w:uiPriority w:val="34"/>
    <w:qFormat/>
    <w:rsid w:val="00BD7701"/>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785589">
      <w:bodyDiv w:val="1"/>
      <w:marLeft w:val="0"/>
      <w:marRight w:val="0"/>
      <w:marTop w:val="0"/>
      <w:marBottom w:val="0"/>
      <w:divBdr>
        <w:top w:val="none" w:sz="0" w:space="0" w:color="auto"/>
        <w:left w:val="none" w:sz="0" w:space="0" w:color="auto"/>
        <w:bottom w:val="none" w:sz="0" w:space="0" w:color="auto"/>
        <w:right w:val="none" w:sz="0" w:space="0" w:color="auto"/>
      </w:divBdr>
    </w:div>
    <w:div w:id="481236087">
      <w:bodyDiv w:val="1"/>
      <w:marLeft w:val="0"/>
      <w:marRight w:val="0"/>
      <w:marTop w:val="0"/>
      <w:marBottom w:val="0"/>
      <w:divBdr>
        <w:top w:val="none" w:sz="0" w:space="0" w:color="auto"/>
        <w:left w:val="none" w:sz="0" w:space="0" w:color="auto"/>
        <w:bottom w:val="none" w:sz="0" w:space="0" w:color="auto"/>
        <w:right w:val="none" w:sz="0" w:space="0" w:color="auto"/>
      </w:divBdr>
    </w:div>
    <w:div w:id="810247848">
      <w:bodyDiv w:val="1"/>
      <w:marLeft w:val="0"/>
      <w:marRight w:val="0"/>
      <w:marTop w:val="0"/>
      <w:marBottom w:val="0"/>
      <w:divBdr>
        <w:top w:val="none" w:sz="0" w:space="0" w:color="auto"/>
        <w:left w:val="none" w:sz="0" w:space="0" w:color="auto"/>
        <w:bottom w:val="none" w:sz="0" w:space="0" w:color="auto"/>
        <w:right w:val="none" w:sz="0" w:space="0" w:color="auto"/>
      </w:divBdr>
    </w:div>
    <w:div w:id="1099528174">
      <w:bodyDiv w:val="1"/>
      <w:marLeft w:val="0"/>
      <w:marRight w:val="0"/>
      <w:marTop w:val="0"/>
      <w:marBottom w:val="0"/>
      <w:divBdr>
        <w:top w:val="none" w:sz="0" w:space="0" w:color="auto"/>
        <w:left w:val="none" w:sz="0" w:space="0" w:color="auto"/>
        <w:bottom w:val="none" w:sz="0" w:space="0" w:color="auto"/>
        <w:right w:val="none" w:sz="0" w:space="0" w:color="auto"/>
      </w:divBdr>
    </w:div>
    <w:div w:id="1251231221">
      <w:bodyDiv w:val="1"/>
      <w:marLeft w:val="0"/>
      <w:marRight w:val="0"/>
      <w:marTop w:val="0"/>
      <w:marBottom w:val="0"/>
      <w:divBdr>
        <w:top w:val="none" w:sz="0" w:space="0" w:color="auto"/>
        <w:left w:val="none" w:sz="0" w:space="0" w:color="auto"/>
        <w:bottom w:val="none" w:sz="0" w:space="0" w:color="auto"/>
        <w:right w:val="none" w:sz="0" w:space="0" w:color="auto"/>
      </w:divBdr>
    </w:div>
    <w:div w:id="164936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969</Words>
  <Characters>5524</Characters>
  <Application>Microsoft Office Word</Application>
  <DocSecurity>0</DocSecurity>
  <Lines>46</Lines>
  <Paragraphs>12</Paragraphs>
  <ScaleCrop>false</ScaleCrop>
  <Company/>
  <LinksUpToDate>false</LinksUpToDate>
  <CharactersWithSpaces>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2015-07-02T21:14:00Z</dcterms:created>
  <dcterms:modified xsi:type="dcterms:W3CDTF">2015-07-02T21:14:00Z</dcterms:modified>
</cp:coreProperties>
</file>